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BAE203" w14:textId="71B5D899" w:rsidR="00C508F0" w:rsidRDefault="00A978DA">
      <w:pPr>
        <w:pStyle w:val="BodyText"/>
        <w:rPr>
          <w:rFonts w:ascii="Times New Roman"/>
          <w:sz w:val="28"/>
        </w:rPr>
      </w:pPr>
      <w:r>
        <w:rPr>
          <w:noProof/>
        </w:rPr>
        <mc:AlternateContent>
          <mc:Choice Requires="wpg">
            <w:drawing>
              <wp:anchor distT="0" distB="0" distL="0" distR="0" simplePos="0" relativeHeight="487337472" behindDoc="1" locked="0" layoutInCell="1" allowOverlap="1" wp14:anchorId="549E9001" wp14:editId="0F2DF8FE">
                <wp:simplePos x="0" y="0"/>
                <wp:positionH relativeFrom="page">
                  <wp:posOffset>3810</wp:posOffset>
                </wp:positionH>
                <wp:positionV relativeFrom="page">
                  <wp:posOffset>12700</wp:posOffset>
                </wp:positionV>
                <wp:extent cx="7548880" cy="10678160"/>
                <wp:effectExtent l="0" t="0" r="0" b="0"/>
                <wp:wrapNone/>
                <wp:docPr id="202473980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48880" cy="10678160"/>
                          <a:chOff x="0" y="0"/>
                          <a:chExt cx="7548880" cy="10678160"/>
                        </a:xfrm>
                      </wpg:grpSpPr>
                      <pic:pic xmlns:pic="http://schemas.openxmlformats.org/drawingml/2006/picture">
                        <pic:nvPicPr>
                          <pic:cNvPr id="1683768287" name="Image 2"/>
                          <pic:cNvPicPr/>
                        </pic:nvPicPr>
                        <pic:blipFill>
                          <a:blip r:embed="rId7" cstate="print"/>
                          <a:stretch>
                            <a:fillRect/>
                          </a:stretch>
                        </pic:blipFill>
                        <pic:spPr>
                          <a:xfrm>
                            <a:off x="0" y="0"/>
                            <a:ext cx="7548880" cy="10678033"/>
                          </a:xfrm>
                          <a:prstGeom prst="rect">
                            <a:avLst/>
                          </a:prstGeom>
                        </pic:spPr>
                      </pic:pic>
                      <wps:wsp>
                        <wps:cNvPr id="3" name="Graphic 3"/>
                        <wps:cNvSpPr/>
                        <wps:spPr>
                          <a:xfrm>
                            <a:off x="716279" y="3921273"/>
                            <a:ext cx="800100" cy="1270"/>
                          </a:xfrm>
                          <a:custGeom>
                            <a:avLst/>
                            <a:gdLst/>
                            <a:ahLst/>
                            <a:cxnLst/>
                            <a:rect l="l" t="t" r="r" b="b"/>
                            <a:pathLst>
                              <a:path w="800100">
                                <a:moveTo>
                                  <a:pt x="0" y="0"/>
                                </a:moveTo>
                                <a:lnTo>
                                  <a:pt x="800100" y="0"/>
                                </a:lnTo>
                              </a:path>
                            </a:pathLst>
                          </a:custGeom>
                          <a:ln w="6350">
                            <a:solidFill>
                              <a:srgbClr val="000000"/>
                            </a:solidFill>
                            <a:prstDash val="solid"/>
                          </a:ln>
                        </wps:spPr>
                        <wps:bodyPr wrap="square" lIns="0" tIns="0" rIns="0" bIns="0" rtlCol="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6094C3B" id="Group 29" o:spid="_x0000_s1026" style="position:absolute;margin-left:.3pt;margin-top:1pt;width:594.4pt;height:840.8pt;z-index:-15979008;mso-wrap-distance-left:0;mso-wrap-distance-right:0;mso-position-horizontal-relative:page;mso-position-vertical-relative:page" coordsize="75488,10678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mNNGn&#10;33VP+BUAPoqH7TE3/LVf++qm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ydR8T2Wm/K0nmy/wByKgDWo3r/AHq8/wBS8Z3l&#10;58sH+jRf7H36w2uJGJLSyk+7UAeu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UNzeQWcW6eRYU/265fUvHKoNtlHvP9+WgDqpHWFNzMqr/easDUvGdpZnbBuuZf8AY+5X&#10;G3+q3OpPunnZ/wDY/gqpVAaupeJL7UvlaXyYv7kNZVFFMgKKKKAPYKKKKgs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rE1LxbY2Hyq32mX+5FXKal4tvr/5Vb7NF/cT/AOLoA7W/1uz03Pnz&#10;rv8A7i/erl9R8cTyjbaReSv99vmauY/i3UVRBLNcy3MvmyytM/8AfdqioopgFFFFABRRRQAUUUUA&#10;ewUUUVB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VS+1O201d08yp/s0AW6jluYrWLzJJFRP7zNXIal47bG&#10;yyi2f9NZq5q8vrm+bdcyNM3+1QB2WpeNba23raL9pf8Av/wVyupa7e6p/r5/k/uJ9ys+irICiiig&#10;AooooAKKKKACiiigAooooAKKKKAPYKKKKgs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Y7qi7mbYi1g6j4ysrP5Yv8ASZf9&#10;j7tAHQ1k6l4hsdN+WWbfL/cSuN1LxNfal8vmeTF/chrHoA6PUvGd3c/Lbf6NF/4/XPu7TPulZnf+&#10;+7UyirICiiigAooooAKKKKACiiigAooooAKKKKACiiigAooooA9goooqCw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o6jrVppq/v51T/Y&#10;/irl9S8cTzfLaReSn99/vUAdhc3kFnFunkWFP9uua1LxxEnyWkXnN/ff7lcfc3Mt5L5k8jTP/fdq&#10;iqiC7faxd6i3+kzs/wDsfwVSoopgFFFFABRRRQAUUUUAFFFFABRRRQAUUUUAFFFFABRRRQAUUUUA&#10;FFFFAHrqTK4+Vlf/AIFT64pHZPutVqHVbmH7su//AH6gs6uisGHxC3/LWJX/ANyrsWvWz/eZk/31&#10;oA0aKhhuYpvuyq//AAKpq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eooorY5wooooAKK&#10;KKACiiigAooooAKKKKACiiigAooooAKKKKACiiigAooooAKKKKACiiigAooooAKKKKACiiigAooo&#10;oAKKKKACiiigAooooAKKKKACiiigAooooAKKKKACiiigAooooAKKKKACiiigAooooAKKKKACiiig&#10;AooooAKKKKACioXuf7tRPI7fepcxfISvMtRvMz9ajoqOY15QoooqQ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L1FFFbHOFFFFABRRRQAUUUUAFFFFABRRRQAUUUUAFFFFABRRRQAUUUUAFFFFABR&#10;RRQAUUUUAFFFFABRRRQAUUUUAFFFFABRRRQAUUUUAFFFFABRRRQAUUUUAFFFFABRRRQAUUUUAFFF&#10;FABRRRQAUUUUAFFFFABRRRQAUUUx5VWgY+mvIq1WeZnpuTS5ilAle5/u1DRRUmoUUUV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XqKKK2OcKKKKACiiigAooooAKKKKACiiigAoo&#10;ooAKKKKACiiigAooooAKKKKACiiigAooooAKKKKACiiigAooooAKKKKACiiigAooooAKKKKACiii&#10;gAooooAKKKKACiiigAooooAKKKKACiiigAooooAXPtRn2pHdarvNz8tIFFssVE9wf4ar79/3qSo5&#10;jXlHu7PTKKKZYUUUV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B&#10;eooorY5wooooAKKKKACiiigAooooAKKKKACiiigAooooAKKKKACiiigAooooAKKKKACiiigAoooo&#10;AKKKKACiiigAooooAKKKKACiiigAooooAKKKKACiiigAooooAKKKKACiiigAooooAKKY8y1A8zP1&#10;pFchOzqlRNK1Q0VHMacqCiiipK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C9RRRWxzhRRRQAUUUUAFFFFABRRRQAUUUUAFFFFABRRRQAUUUUAFF&#10;FFABRRRQAUUUUAFFFFABRRRQAUUUUAFFFFABRRRQAUUUUAFFFFABRRRQAUUUUAFFFFABRRRQAUUU&#10;xnVDQMfRVd7n+7UWTS5iuQne5/u1E0jPTKKk15Qoooq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L1FFFbHOFFFFABRRRQAUUUUA&#10;FFFFABRRRQAUUUUAFFFFABRRRQAUUUUAFFFFABRRRQAUUUUAFFFFABRRRQAUUUUAFFFFABRRRQAU&#10;UUUAFFFFABRRRQAufajPtSb6heZf4aQcrJqY8q1Xd2emVHMa8pM8zPUNFFMsKKKK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L1FFFbHOFFFFABRRRQAUUUUAFFFFABRRRQAUUUUAFFFFABRRRQAUUUUAFFFFABRRRQAU&#10;UUUAFFFFABRRRQAUUUUAFFFFABRRRQAUUUUALn2oz7VG7qlRPNz8tIOVsl37Ka9wf4arUVHMa8qH&#10;u7PTKKKZYUUUV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BeooorY5wooooAKKKKACiiigAooooAKKK&#10;KACiiigAooooAKKKKACiiigAooooAKKKKACiiigAooooAKKKKACiiigAooooAKKie4/u1C7s9LmL&#10;jEsPOqVC07NUeKMVJfLESiiioK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C9RRR&#10;WxzhRRRQAUUUUAFFFFABRRRQAUUUUAFFFFABRRRQAUUUUAFFFFABRRRQAUUUUAFFFFABRRRQAUUU&#10;UAFN8xVqF5m3be1RZNLmLUCV7n+7UO/fRRUmoUUUV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5488;height:106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">
                  <v:imagedata r:id="rId8" o:title=""/>
                </v:shape>
                <v:shape id="Graphic 3" o:spid="_x0000_s1028" style="position:absolute;left:7162;top:39212;width:8001;height:13;visibility:visible;mso-wrap-style:square;v-text-anchor:top" coordsize="8001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" path="m,l800100,e" filled="f" strokeweight=".5pt">
                  <v:path arrowok="t"/>
                </v:shape>
                <w10:wrap anchorx="page" anchory="page"/>
              </v:group>
            </w:pict>
          </mc:Fallback>
        </mc:AlternateContent>
      </w:r>
    </w:p>
    <w:p w14:paraId="537D468F" w14:textId="77777777" w:rsidR="00C508F0" w:rsidRDefault="00C508F0">
      <w:pPr>
        <w:pStyle w:val="BodyText"/>
        <w:rPr>
          <w:rFonts w:ascii="Times New Roman"/>
          <w:sz w:val="28"/>
        </w:rPr>
      </w:pPr>
    </w:p>
    <w:p w14:paraId="0808C201" w14:textId="77777777" w:rsidR="00C508F0" w:rsidRDefault="00C508F0">
      <w:pPr>
        <w:pStyle w:val="BodyText"/>
        <w:rPr>
          <w:rFonts w:ascii="Times New Roman"/>
          <w:sz w:val="28"/>
        </w:rPr>
      </w:pPr>
    </w:p>
    <w:p w14:paraId="530762F9" w14:textId="77777777" w:rsidR="00C508F0" w:rsidRDefault="00C508F0">
      <w:pPr>
        <w:pStyle w:val="BodyText"/>
        <w:rPr>
          <w:rFonts w:ascii="Times New Roman"/>
          <w:sz w:val="28"/>
        </w:rPr>
      </w:pPr>
    </w:p>
    <w:p w14:paraId="5D6CD6A7" w14:textId="77777777" w:rsidR="00C508F0" w:rsidRDefault="00C508F0">
      <w:pPr>
        <w:pStyle w:val="BodyText"/>
        <w:rPr>
          <w:rFonts w:ascii="Times New Roman"/>
          <w:sz w:val="28"/>
        </w:rPr>
      </w:pPr>
    </w:p>
    <w:p w14:paraId="3373A999" w14:textId="77777777" w:rsidR="00C508F0" w:rsidRDefault="00C508F0">
      <w:pPr>
        <w:pStyle w:val="BodyText"/>
        <w:rPr>
          <w:rFonts w:ascii="Times New Roman"/>
          <w:sz w:val="28"/>
        </w:rPr>
      </w:pPr>
    </w:p>
    <w:p w14:paraId="773E1FC1" w14:textId="77777777" w:rsidR="00C508F0" w:rsidRDefault="00C508F0">
      <w:pPr>
        <w:pStyle w:val="BodyText"/>
        <w:rPr>
          <w:rFonts w:ascii="Times New Roman"/>
          <w:sz w:val="28"/>
        </w:rPr>
      </w:pPr>
    </w:p>
    <w:p w14:paraId="255532C4" w14:textId="77777777" w:rsidR="00C508F0" w:rsidRDefault="00C508F0">
      <w:pPr>
        <w:pStyle w:val="BodyText"/>
        <w:rPr>
          <w:rFonts w:ascii="Times New Roman"/>
          <w:sz w:val="28"/>
        </w:rPr>
      </w:pPr>
    </w:p>
    <w:p w14:paraId="50894239" w14:textId="77777777" w:rsidR="00C508F0" w:rsidRDefault="00C508F0">
      <w:pPr>
        <w:pStyle w:val="BodyText"/>
        <w:rPr>
          <w:rFonts w:ascii="Times New Roman"/>
          <w:sz w:val="28"/>
        </w:rPr>
      </w:pPr>
    </w:p>
    <w:p w14:paraId="3CBE6750" w14:textId="77777777" w:rsidR="00C508F0" w:rsidRDefault="00C508F0">
      <w:pPr>
        <w:pStyle w:val="BodyText"/>
        <w:rPr>
          <w:rFonts w:ascii="Times New Roman"/>
          <w:sz w:val="28"/>
        </w:rPr>
      </w:pPr>
    </w:p>
    <w:p w14:paraId="6F8E4366" w14:textId="77777777" w:rsidR="00C508F0" w:rsidRDefault="00C508F0">
      <w:pPr>
        <w:pStyle w:val="BodyText"/>
        <w:rPr>
          <w:rFonts w:ascii="Times New Roman"/>
          <w:sz w:val="28"/>
        </w:rPr>
      </w:pPr>
    </w:p>
    <w:p w14:paraId="3FBC8A01" w14:textId="77777777" w:rsidR="00C508F0" w:rsidRDefault="00C508F0">
      <w:pPr>
        <w:pStyle w:val="BodyText"/>
        <w:rPr>
          <w:rFonts w:ascii="Times New Roman"/>
          <w:sz w:val="28"/>
        </w:rPr>
      </w:pPr>
    </w:p>
    <w:p w14:paraId="3F071C35" w14:textId="77777777" w:rsidR="00C508F0" w:rsidRDefault="00C508F0">
      <w:pPr>
        <w:pStyle w:val="BodyText"/>
        <w:rPr>
          <w:rFonts w:ascii="Times New Roman"/>
          <w:sz w:val="28"/>
        </w:rPr>
      </w:pPr>
    </w:p>
    <w:p w14:paraId="0ED200E9" w14:textId="77777777" w:rsidR="00C508F0" w:rsidRDefault="00C508F0">
      <w:pPr>
        <w:pStyle w:val="BodyText"/>
        <w:rPr>
          <w:rFonts w:ascii="Times New Roman"/>
          <w:sz w:val="28"/>
        </w:rPr>
      </w:pPr>
    </w:p>
    <w:p w14:paraId="2979B473" w14:textId="77777777" w:rsidR="00C508F0" w:rsidRDefault="00C508F0">
      <w:pPr>
        <w:pStyle w:val="BodyText"/>
        <w:spacing w:before="272"/>
        <w:rPr>
          <w:rFonts w:ascii="Times New Roman"/>
          <w:sz w:val="28"/>
        </w:rPr>
      </w:pPr>
    </w:p>
    <w:p w14:paraId="3D0C7665" w14:textId="77777777" w:rsidR="00C508F0" w:rsidRDefault="00000000">
      <w:pPr>
        <w:pStyle w:val="Title"/>
        <w:spacing w:line="278" w:lineRule="auto"/>
      </w:pPr>
      <w:r>
        <w:t>FP077:</w:t>
      </w:r>
      <w:r>
        <w:rPr>
          <w:spacing w:val="-6"/>
        </w:rPr>
        <w:t xml:space="preserve"> </w:t>
      </w:r>
      <w:r>
        <w:t>Ulaanbaatar</w:t>
      </w:r>
      <w:r>
        <w:rPr>
          <w:spacing w:val="-7"/>
        </w:rPr>
        <w:t xml:space="preserve"> </w:t>
      </w:r>
      <w:r>
        <w:t>Green</w:t>
      </w:r>
      <w:r>
        <w:rPr>
          <w:spacing w:val="-6"/>
        </w:rPr>
        <w:t xml:space="preserve"> </w:t>
      </w:r>
      <w:r>
        <w:t>Affordable</w:t>
      </w:r>
      <w:r>
        <w:rPr>
          <w:spacing w:val="-10"/>
        </w:rPr>
        <w:t xml:space="preserve"> </w:t>
      </w:r>
      <w:r>
        <w:t>Housing</w:t>
      </w:r>
      <w:r>
        <w:rPr>
          <w:spacing w:val="-9"/>
        </w:rPr>
        <w:t xml:space="preserve"> </w:t>
      </w:r>
      <w:r>
        <w:t>and Resilient Urban Renewal Project (AHURP)</w:t>
      </w:r>
    </w:p>
    <w:p w14:paraId="2226D9A2" w14:textId="77777777" w:rsidR="00C508F0" w:rsidRDefault="00C508F0">
      <w:pPr>
        <w:pStyle w:val="BodyText"/>
        <w:spacing w:before="286"/>
        <w:rPr>
          <w:rFonts w:ascii="Caladea"/>
          <w:b/>
          <w:sz w:val="28"/>
        </w:rPr>
      </w:pPr>
    </w:p>
    <w:p w14:paraId="4777E6A1" w14:textId="77777777" w:rsidR="00C508F0" w:rsidRDefault="00000000">
      <w:pPr>
        <w:spacing w:line="700" w:lineRule="auto"/>
        <w:ind w:left="113" w:right="5266"/>
        <w:rPr>
          <w:rFonts w:ascii="Caladea"/>
        </w:rPr>
      </w:pPr>
      <w:r>
        <w:rPr>
          <w:rFonts w:ascii="Caladea"/>
        </w:rPr>
        <w:t>Mongolia</w:t>
      </w:r>
      <w:r>
        <w:rPr>
          <w:rFonts w:ascii="Caladea"/>
          <w:spacing w:val="-9"/>
        </w:rPr>
        <w:t xml:space="preserve"> </w:t>
      </w:r>
      <w:r>
        <w:rPr>
          <w:rFonts w:ascii="Caladea"/>
        </w:rPr>
        <w:t>|</w:t>
      </w:r>
      <w:r>
        <w:rPr>
          <w:rFonts w:ascii="Caladea"/>
          <w:spacing w:val="-9"/>
        </w:rPr>
        <w:t xml:space="preserve"> </w:t>
      </w:r>
      <w:r>
        <w:rPr>
          <w:rFonts w:ascii="Caladea"/>
        </w:rPr>
        <w:t>ADB</w:t>
      </w:r>
      <w:r>
        <w:rPr>
          <w:rFonts w:ascii="Caladea"/>
          <w:spacing w:val="-9"/>
        </w:rPr>
        <w:t xml:space="preserve"> </w:t>
      </w:r>
      <w:r>
        <w:rPr>
          <w:rFonts w:ascii="Caladea"/>
        </w:rPr>
        <w:t>|</w:t>
      </w:r>
      <w:r>
        <w:rPr>
          <w:rFonts w:ascii="Caladea"/>
          <w:spacing w:val="-9"/>
        </w:rPr>
        <w:t xml:space="preserve"> </w:t>
      </w:r>
      <w:r>
        <w:rPr>
          <w:rFonts w:ascii="Caladea"/>
        </w:rPr>
        <w:t>GCF/B.19/22/Rev.02 30 April 2018</w:t>
      </w:r>
    </w:p>
    <w:p w14:paraId="5DD792F7" w14:textId="77777777" w:rsidR="00C508F0" w:rsidRDefault="00C508F0">
      <w:pPr>
        <w:spacing w:line="700" w:lineRule="auto"/>
        <w:rPr>
          <w:rFonts w:ascii="Caladea"/>
        </w:rPr>
        <w:sectPr w:rsidR="00C508F0">
          <w:type w:val="continuous"/>
          <w:pgSz w:w="11900" w:h="16850"/>
          <w:pgMar w:top="1940" w:right="1680" w:bottom="280" w:left="1020" w:header="720" w:footer="720" w:gutter="0"/>
          <w:cols w:space="720"/>
        </w:sectPr>
      </w:pPr>
    </w:p>
    <w:p w14:paraId="322DFDD3" w14:textId="4A6A546A" w:rsidR="00C508F0" w:rsidRDefault="00A978DA">
      <w:pPr>
        <w:pStyle w:val="BodyText"/>
        <w:spacing w:before="70"/>
        <w:ind w:left="338"/>
      </w:pPr>
      <w:r>
        <w:rPr>
          <w:noProof/>
        </w:rPr>
        <w:lastRenderedPageBreak/>
        <mc:AlternateContent>
          <mc:Choice Requires="wps">
            <w:drawing>
              <wp:anchor distT="0" distB="0" distL="0" distR="0" simplePos="0" relativeHeight="15729664" behindDoc="0" locked="0" layoutInCell="1" allowOverlap="1" wp14:anchorId="3D0EC299" wp14:editId="6B1CC97B">
                <wp:simplePos x="0" y="0"/>
                <wp:positionH relativeFrom="page">
                  <wp:posOffset>755650</wp:posOffset>
                </wp:positionH>
                <wp:positionV relativeFrom="paragraph">
                  <wp:posOffset>-6350</wp:posOffset>
                </wp:positionV>
                <wp:extent cx="76200" cy="184785"/>
                <wp:effectExtent l="0" t="0" r="0" b="0"/>
                <wp:wrapNone/>
                <wp:docPr id="800258084" name="Freeform: 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0" cy="184785"/>
                        </a:xfrm>
                        <a:custGeom>
                          <a:avLst/>
                          <a:gdLst/>
                          <a:ahLst/>
                          <a:cxnLst/>
                          <a:rect l="l" t="t" r="r" b="b"/>
                          <a:pathLst>
                            <a:path w="76200" h="184785">
                              <a:moveTo>
                                <a:pt x="76200" y="0"/>
                              </a:moveTo>
                              <a:lnTo>
                                <a:pt x="0" y="0"/>
                              </a:lnTo>
                              <a:lnTo>
                                <a:pt x="0" y="184403"/>
                              </a:lnTo>
                              <a:lnTo>
                                <a:pt x="76200" y="184403"/>
                              </a:lnTo>
                              <a:lnTo>
                                <a:pt x="76200" y="0"/>
                              </a:lnTo>
                              <a:close/>
                            </a:path>
                          </a:pathLst>
                        </a:custGeom>
                        <a:solidFill>
                          <a:srgbClr val="0F243E"/>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3EE5FE9" id="Freeform: Shape 27" o:spid="_x0000_s1026" style="position:absolute;margin-left:59.5pt;margin-top:-.5pt;width:6pt;height:14.55pt;z-index:15729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6200,184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" path="m76200,l,,,184403r76200,l76200,xe" fillcolor="#0f243e" stroked="f">
                <v:path arrowok="t"/>
                <w10:wrap anchorx="page"/>
              </v:shape>
            </w:pict>
          </mc:Fallback>
        </mc:AlternateContent>
      </w:r>
      <w:r w:rsidR="00000000">
        <w:t>TA-9030-MON</w:t>
      </w:r>
      <w:r w:rsidR="00000000">
        <w:rPr>
          <w:spacing w:val="-7"/>
        </w:rPr>
        <w:t xml:space="preserve"> </w:t>
      </w:r>
      <w:r w:rsidR="00000000">
        <w:t>/</w:t>
      </w:r>
      <w:r w:rsidR="00000000">
        <w:rPr>
          <w:spacing w:val="-4"/>
        </w:rPr>
        <w:t xml:space="preserve"> </w:t>
      </w:r>
      <w:r w:rsidR="00000000">
        <w:t>Green</w:t>
      </w:r>
      <w:r w:rsidR="00000000">
        <w:rPr>
          <w:spacing w:val="-7"/>
        </w:rPr>
        <w:t xml:space="preserve"> </w:t>
      </w:r>
      <w:r w:rsidR="00000000">
        <w:t>Affordable</w:t>
      </w:r>
      <w:r w:rsidR="00000000">
        <w:rPr>
          <w:spacing w:val="-7"/>
        </w:rPr>
        <w:t xml:space="preserve"> </w:t>
      </w:r>
      <w:r w:rsidR="00000000">
        <w:t>Housing</w:t>
      </w:r>
      <w:r w:rsidR="00000000">
        <w:rPr>
          <w:spacing w:val="-5"/>
        </w:rPr>
        <w:t xml:space="preserve"> </w:t>
      </w:r>
      <w:r w:rsidR="00000000">
        <w:t>and</w:t>
      </w:r>
      <w:r w:rsidR="00000000">
        <w:rPr>
          <w:spacing w:val="-5"/>
        </w:rPr>
        <w:t xml:space="preserve"> </w:t>
      </w:r>
      <w:r w:rsidR="00000000">
        <w:t>Resilient</w:t>
      </w:r>
      <w:r w:rsidR="00000000">
        <w:rPr>
          <w:spacing w:val="-6"/>
        </w:rPr>
        <w:t xml:space="preserve"> </w:t>
      </w:r>
      <w:r w:rsidR="00000000">
        <w:t>Urban</w:t>
      </w:r>
      <w:r w:rsidR="00000000">
        <w:rPr>
          <w:spacing w:val="-4"/>
        </w:rPr>
        <w:t xml:space="preserve"> </w:t>
      </w:r>
      <w:r w:rsidR="00000000">
        <w:t>Renewal</w:t>
      </w:r>
      <w:r w:rsidR="00000000">
        <w:rPr>
          <w:spacing w:val="-4"/>
        </w:rPr>
        <w:t xml:space="preserve"> </w:t>
      </w:r>
      <w:r w:rsidR="00000000">
        <w:rPr>
          <w:spacing w:val="-2"/>
        </w:rPr>
        <w:t>Project</w:t>
      </w:r>
    </w:p>
    <w:p w14:paraId="296F574E" w14:textId="5E9D13B4" w:rsidR="00C508F0" w:rsidRDefault="00A978DA">
      <w:pPr>
        <w:pStyle w:val="BodyText"/>
        <w:spacing w:before="3"/>
        <w:rPr>
          <w:sz w:val="7"/>
        </w:rPr>
      </w:pPr>
      <w:r>
        <w:rPr>
          <w:noProof/>
        </w:rPr>
        <mc:AlternateContent>
          <mc:Choice Requires="wps">
            <w:drawing>
              <wp:anchor distT="0" distB="0" distL="0" distR="0" simplePos="0" relativeHeight="487588352" behindDoc="1" locked="0" layoutInCell="1" allowOverlap="1" wp14:anchorId="62637357" wp14:editId="30EBBC21">
                <wp:simplePos x="0" y="0"/>
                <wp:positionH relativeFrom="page">
                  <wp:posOffset>882650</wp:posOffset>
                </wp:positionH>
                <wp:positionV relativeFrom="paragraph">
                  <wp:posOffset>68580</wp:posOffset>
                </wp:positionV>
                <wp:extent cx="9288780" cy="3175"/>
                <wp:effectExtent l="0" t="0" r="0" b="0"/>
                <wp:wrapTopAndBottom/>
                <wp:docPr id="1445387247" name="Freeform: 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88780" cy="3175"/>
                        </a:xfrm>
                        <a:custGeom>
                          <a:avLst/>
                          <a:gdLst/>
                          <a:ahLst/>
                          <a:cxnLst/>
                          <a:rect l="l" t="t" r="r" b="b"/>
                          <a:pathLst>
                            <a:path w="9288780" h="3175">
                              <a:moveTo>
                                <a:pt x="9288780" y="0"/>
                              </a:moveTo>
                              <a:lnTo>
                                <a:pt x="0" y="0"/>
                              </a:lnTo>
                              <a:lnTo>
                                <a:pt x="0" y="3048"/>
                              </a:lnTo>
                              <a:lnTo>
                                <a:pt x="9288780" y="3048"/>
                              </a:lnTo>
                              <a:lnTo>
                                <a:pt x="9288780" y="0"/>
                              </a:lnTo>
                              <a:close/>
                            </a:path>
                          </a:pathLst>
                        </a:custGeom>
                        <a:solidFill>
                          <a:srgbClr val="000000"/>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91895E6" id="Freeform: Shape 25" o:spid="_x0000_s1026" style="position:absolute;margin-left:69.5pt;margin-top:5.4pt;width:731.4pt;height:.2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8878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" path="m9288780,l,,,3048r9288780,l9288780,xe" fillcolor="black" stroked="f">
                <v:path arrowok="t"/>
                <w10:wrap type="topAndBottom" anchorx="page"/>
              </v:shape>
            </w:pict>
          </mc:Fallback>
        </mc:AlternateContent>
      </w:r>
    </w:p>
    <w:p w14:paraId="2F750209" w14:textId="77777777" w:rsidR="00C508F0" w:rsidRDefault="00000000">
      <w:pPr>
        <w:spacing w:before="19" w:after="38"/>
        <w:ind w:left="338"/>
        <w:rPr>
          <w:i/>
        </w:rPr>
      </w:pPr>
      <w:r>
        <w:rPr>
          <w:i/>
        </w:rPr>
        <w:t>Table.</w:t>
      </w:r>
      <w:r>
        <w:rPr>
          <w:i/>
          <w:spacing w:val="-2"/>
        </w:rPr>
        <w:t xml:space="preserve"> </w:t>
      </w:r>
      <w:r>
        <w:rPr>
          <w:i/>
        </w:rPr>
        <w:t>A16.</w:t>
      </w:r>
      <w:r>
        <w:rPr>
          <w:i/>
          <w:spacing w:val="-5"/>
        </w:rPr>
        <w:t xml:space="preserve"> </w:t>
      </w:r>
      <w:r>
        <w:rPr>
          <w:i/>
        </w:rPr>
        <w:t>10.</w:t>
      </w:r>
      <w:r>
        <w:rPr>
          <w:i/>
          <w:spacing w:val="-4"/>
        </w:rPr>
        <w:t xml:space="preserve"> </w:t>
      </w:r>
      <w:r>
        <w:rPr>
          <w:i/>
        </w:rPr>
        <w:t>Gender</w:t>
      </w:r>
      <w:r>
        <w:rPr>
          <w:i/>
          <w:spacing w:val="-7"/>
        </w:rPr>
        <w:t xml:space="preserve"> </w:t>
      </w:r>
      <w:r>
        <w:rPr>
          <w:i/>
        </w:rPr>
        <w:t>Action</w:t>
      </w:r>
      <w:r>
        <w:rPr>
          <w:i/>
          <w:spacing w:val="-3"/>
        </w:rPr>
        <w:t xml:space="preserve"> </w:t>
      </w:r>
      <w:r>
        <w:rPr>
          <w:i/>
          <w:spacing w:val="-4"/>
        </w:rPr>
        <w:t>Plan</w:t>
      </w: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93"/>
        <w:gridCol w:w="4860"/>
        <w:gridCol w:w="2431"/>
        <w:gridCol w:w="1440"/>
        <w:gridCol w:w="2172"/>
      </w:tblGrid>
      <w:tr w:rsidR="00C508F0" w14:paraId="2BDAF0F1" w14:textId="77777777">
        <w:trPr>
          <w:trHeight w:val="585"/>
        </w:trPr>
        <w:tc>
          <w:tcPr>
            <w:tcW w:w="3893" w:type="dxa"/>
            <w:shd w:val="clear" w:color="auto" w:fill="C6D9F1"/>
          </w:tcPr>
          <w:p w14:paraId="36DBDDAD" w14:textId="77777777" w:rsidR="00C508F0" w:rsidRDefault="00000000">
            <w:pPr>
              <w:pStyle w:val="TableParagraph"/>
              <w:spacing w:before="81"/>
              <w:ind w:left="1065"/>
              <w:rPr>
                <w:b/>
              </w:rPr>
            </w:pPr>
            <w:r>
              <w:rPr>
                <w:b/>
              </w:rPr>
              <w:t>Proposed</w:t>
            </w:r>
            <w:r>
              <w:rPr>
                <w:b/>
                <w:spacing w:val="-3"/>
              </w:rPr>
              <w:t xml:space="preserve"> </w:t>
            </w:r>
            <w:r>
              <w:rPr>
                <w:b/>
                <w:spacing w:val="-2"/>
              </w:rPr>
              <w:t>Action</w:t>
            </w:r>
          </w:p>
        </w:tc>
        <w:tc>
          <w:tcPr>
            <w:tcW w:w="4860" w:type="dxa"/>
            <w:shd w:val="clear" w:color="auto" w:fill="C6D9F1"/>
          </w:tcPr>
          <w:p w14:paraId="2BD3F77D" w14:textId="77777777" w:rsidR="00C508F0" w:rsidRDefault="00000000">
            <w:pPr>
              <w:pStyle w:val="TableParagraph"/>
              <w:spacing w:before="81"/>
              <w:ind w:left="1250"/>
              <w:rPr>
                <w:b/>
              </w:rPr>
            </w:pPr>
            <w:r>
              <w:rPr>
                <w:b/>
              </w:rPr>
              <w:t>Targets</w:t>
            </w:r>
            <w:r>
              <w:rPr>
                <w:b/>
                <w:spacing w:val="-4"/>
              </w:rPr>
              <w:t xml:space="preserve"> </w:t>
            </w:r>
            <w:r>
              <w:rPr>
                <w:b/>
              </w:rPr>
              <w:t>and</w:t>
            </w:r>
            <w:r>
              <w:rPr>
                <w:b/>
                <w:spacing w:val="-4"/>
              </w:rPr>
              <w:t xml:space="preserve"> </w:t>
            </w:r>
            <w:r>
              <w:rPr>
                <w:b/>
                <w:spacing w:val="-2"/>
              </w:rPr>
              <w:t>Indicators</w:t>
            </w:r>
          </w:p>
        </w:tc>
        <w:tc>
          <w:tcPr>
            <w:tcW w:w="2431" w:type="dxa"/>
            <w:shd w:val="clear" w:color="auto" w:fill="C6D9F1"/>
          </w:tcPr>
          <w:p w14:paraId="7DCA2E61" w14:textId="77777777" w:rsidR="00C508F0" w:rsidRDefault="00000000">
            <w:pPr>
              <w:pStyle w:val="TableParagraph"/>
              <w:spacing w:before="61" w:line="252" w:lineRule="exact"/>
              <w:ind w:left="107" w:right="85"/>
              <w:rPr>
                <w:b/>
              </w:rPr>
            </w:pPr>
            <w:r>
              <w:rPr>
                <w:b/>
                <w:spacing w:val="-2"/>
              </w:rPr>
              <w:t>Responsible Agencies</w:t>
            </w:r>
          </w:p>
        </w:tc>
        <w:tc>
          <w:tcPr>
            <w:tcW w:w="1440" w:type="dxa"/>
            <w:shd w:val="clear" w:color="auto" w:fill="C6D9F1"/>
          </w:tcPr>
          <w:p w14:paraId="50623360" w14:textId="77777777" w:rsidR="00C508F0" w:rsidRDefault="00000000">
            <w:pPr>
              <w:pStyle w:val="TableParagraph"/>
              <w:spacing w:before="81"/>
              <w:ind w:left="105"/>
              <w:rPr>
                <w:b/>
              </w:rPr>
            </w:pPr>
            <w:r>
              <w:rPr>
                <w:b/>
                <w:spacing w:val="-2"/>
              </w:rPr>
              <w:t>Timeline</w:t>
            </w:r>
          </w:p>
        </w:tc>
        <w:tc>
          <w:tcPr>
            <w:tcW w:w="2172" w:type="dxa"/>
            <w:shd w:val="clear" w:color="auto" w:fill="C6D9F1"/>
          </w:tcPr>
          <w:p w14:paraId="6259D8B1" w14:textId="77777777" w:rsidR="00C508F0" w:rsidRDefault="00000000">
            <w:pPr>
              <w:pStyle w:val="TableParagraph"/>
              <w:spacing w:before="81"/>
              <w:ind w:left="206"/>
              <w:rPr>
                <w:b/>
              </w:rPr>
            </w:pPr>
            <w:r>
              <w:rPr>
                <w:b/>
              </w:rPr>
              <w:t>Budget</w:t>
            </w:r>
            <w:r>
              <w:rPr>
                <w:b/>
                <w:spacing w:val="-5"/>
              </w:rPr>
              <w:t xml:space="preserve"> </w:t>
            </w:r>
            <w:r>
              <w:rPr>
                <w:b/>
              </w:rPr>
              <w:t>and</w:t>
            </w:r>
            <w:r>
              <w:rPr>
                <w:b/>
                <w:spacing w:val="-3"/>
              </w:rPr>
              <w:t xml:space="preserve"> </w:t>
            </w:r>
            <w:r>
              <w:rPr>
                <w:b/>
                <w:spacing w:val="-4"/>
              </w:rPr>
              <w:t>Cost</w:t>
            </w:r>
          </w:p>
        </w:tc>
      </w:tr>
      <w:tr w:rsidR="00C508F0" w14:paraId="6221BEF2" w14:textId="77777777">
        <w:trPr>
          <w:trHeight w:val="318"/>
        </w:trPr>
        <w:tc>
          <w:tcPr>
            <w:tcW w:w="14796" w:type="dxa"/>
            <w:gridSpan w:val="5"/>
            <w:shd w:val="clear" w:color="auto" w:fill="D6E3BC"/>
          </w:tcPr>
          <w:p w14:paraId="095A23F2" w14:textId="77777777" w:rsidR="00C508F0" w:rsidRDefault="00000000">
            <w:pPr>
              <w:pStyle w:val="TableParagraph"/>
              <w:spacing w:before="2"/>
              <w:ind w:left="107"/>
              <w:rPr>
                <w:b/>
              </w:rPr>
            </w:pPr>
            <w:r>
              <w:rPr>
                <w:b/>
              </w:rPr>
              <w:t>Output</w:t>
            </w:r>
            <w:r>
              <w:rPr>
                <w:b/>
                <w:spacing w:val="-5"/>
              </w:rPr>
              <w:t xml:space="preserve"> </w:t>
            </w:r>
            <w:r>
              <w:rPr>
                <w:b/>
              </w:rPr>
              <w:t>1:</w:t>
            </w:r>
            <w:r>
              <w:rPr>
                <w:b/>
                <w:spacing w:val="-3"/>
              </w:rPr>
              <w:t xml:space="preserve"> </w:t>
            </w:r>
            <w:r>
              <w:rPr>
                <w:b/>
              </w:rPr>
              <w:t>Resilient</w:t>
            </w:r>
            <w:r>
              <w:rPr>
                <w:b/>
                <w:spacing w:val="-5"/>
              </w:rPr>
              <w:t xml:space="preserve"> </w:t>
            </w:r>
            <w:r>
              <w:rPr>
                <w:b/>
              </w:rPr>
              <w:t>and</w:t>
            </w:r>
            <w:r>
              <w:rPr>
                <w:b/>
                <w:spacing w:val="-6"/>
              </w:rPr>
              <w:t xml:space="preserve"> </w:t>
            </w:r>
            <w:r>
              <w:rPr>
                <w:b/>
              </w:rPr>
              <w:t>low</w:t>
            </w:r>
            <w:r>
              <w:rPr>
                <w:b/>
                <w:spacing w:val="-1"/>
              </w:rPr>
              <w:t xml:space="preserve"> </w:t>
            </w:r>
            <w:r>
              <w:rPr>
                <w:b/>
              </w:rPr>
              <w:t>carbon</w:t>
            </w:r>
            <w:r>
              <w:rPr>
                <w:b/>
                <w:spacing w:val="-4"/>
              </w:rPr>
              <w:t xml:space="preserve"> </w:t>
            </w:r>
            <w:r>
              <w:rPr>
                <w:b/>
              </w:rPr>
              <w:t>urban</w:t>
            </w:r>
            <w:r>
              <w:rPr>
                <w:b/>
                <w:spacing w:val="-6"/>
              </w:rPr>
              <w:t xml:space="preserve"> </w:t>
            </w:r>
            <w:r>
              <w:rPr>
                <w:b/>
              </w:rPr>
              <w:t>infrastructure,</w:t>
            </w:r>
            <w:r>
              <w:rPr>
                <w:b/>
                <w:spacing w:val="-5"/>
              </w:rPr>
              <w:t xml:space="preserve"> </w:t>
            </w:r>
            <w:r>
              <w:rPr>
                <w:b/>
              </w:rPr>
              <w:t>public</w:t>
            </w:r>
            <w:r>
              <w:rPr>
                <w:b/>
                <w:spacing w:val="-6"/>
              </w:rPr>
              <w:t xml:space="preserve"> </w:t>
            </w:r>
            <w:r>
              <w:rPr>
                <w:b/>
              </w:rPr>
              <w:t>facilities,</w:t>
            </w:r>
            <w:r>
              <w:rPr>
                <w:b/>
                <w:spacing w:val="-3"/>
              </w:rPr>
              <w:t xml:space="preserve"> </w:t>
            </w:r>
            <w:r>
              <w:rPr>
                <w:b/>
              </w:rPr>
              <w:t>and</w:t>
            </w:r>
            <w:r>
              <w:rPr>
                <w:b/>
                <w:spacing w:val="-6"/>
              </w:rPr>
              <w:t xml:space="preserve"> </w:t>
            </w:r>
            <w:r>
              <w:rPr>
                <w:b/>
              </w:rPr>
              <w:t>social</w:t>
            </w:r>
            <w:r>
              <w:rPr>
                <w:b/>
                <w:spacing w:val="-2"/>
              </w:rPr>
              <w:t xml:space="preserve"> </w:t>
            </w:r>
            <w:r>
              <w:rPr>
                <w:b/>
              </w:rPr>
              <w:t>housing</w:t>
            </w:r>
            <w:r>
              <w:rPr>
                <w:b/>
                <w:spacing w:val="-7"/>
              </w:rPr>
              <w:t xml:space="preserve"> </w:t>
            </w:r>
            <w:r>
              <w:rPr>
                <w:b/>
              </w:rPr>
              <w:t>units</w:t>
            </w:r>
            <w:r>
              <w:rPr>
                <w:b/>
                <w:spacing w:val="-6"/>
              </w:rPr>
              <w:t xml:space="preserve"> </w:t>
            </w:r>
            <w:r>
              <w:rPr>
                <w:b/>
              </w:rPr>
              <w:t>built</w:t>
            </w:r>
            <w:r>
              <w:rPr>
                <w:b/>
                <w:spacing w:val="-5"/>
              </w:rPr>
              <w:t xml:space="preserve"> </w:t>
            </w:r>
            <w:r>
              <w:rPr>
                <w:b/>
              </w:rPr>
              <w:t>in</w:t>
            </w:r>
            <w:r>
              <w:rPr>
                <w:b/>
                <w:spacing w:val="-8"/>
              </w:rPr>
              <w:t xml:space="preserve"> </w:t>
            </w:r>
            <w:r>
              <w:rPr>
                <w:b/>
                <w:i/>
              </w:rPr>
              <w:t>ger</w:t>
            </w:r>
            <w:r>
              <w:rPr>
                <w:b/>
                <w:i/>
                <w:spacing w:val="-5"/>
              </w:rPr>
              <w:t xml:space="preserve"> </w:t>
            </w:r>
            <w:r>
              <w:rPr>
                <w:b/>
                <w:spacing w:val="-4"/>
              </w:rPr>
              <w:t>area</w:t>
            </w:r>
          </w:p>
        </w:tc>
      </w:tr>
      <w:tr w:rsidR="00C508F0" w14:paraId="73B09435" w14:textId="77777777">
        <w:trPr>
          <w:trHeight w:val="520"/>
        </w:trPr>
        <w:tc>
          <w:tcPr>
            <w:tcW w:w="3893" w:type="dxa"/>
            <w:vMerge w:val="restart"/>
          </w:tcPr>
          <w:p w14:paraId="43A7476B" w14:textId="77777777" w:rsidR="00C508F0" w:rsidRDefault="00000000">
            <w:pPr>
              <w:pStyle w:val="TableParagraph"/>
              <w:ind w:left="467" w:hanging="360"/>
            </w:pPr>
            <w:r>
              <w:t>1.</w:t>
            </w:r>
            <w:r>
              <w:rPr>
                <w:spacing w:val="80"/>
              </w:rPr>
              <w:t xml:space="preserve"> </w:t>
            </w:r>
            <w:r>
              <w:t>Identify and integrate gender sensitive features in</w:t>
            </w:r>
            <w:r>
              <w:rPr>
                <w:spacing w:val="-2"/>
              </w:rPr>
              <w:t xml:space="preserve"> </w:t>
            </w:r>
            <w:r>
              <w:t>the</w:t>
            </w:r>
            <w:r>
              <w:rPr>
                <w:spacing w:val="-2"/>
              </w:rPr>
              <w:t xml:space="preserve"> </w:t>
            </w:r>
            <w:r>
              <w:t>design of public</w:t>
            </w:r>
            <w:r>
              <w:rPr>
                <w:spacing w:val="-8"/>
              </w:rPr>
              <w:t xml:space="preserve"> </w:t>
            </w:r>
            <w:r>
              <w:t>facilities</w:t>
            </w:r>
            <w:r>
              <w:rPr>
                <w:spacing w:val="-4"/>
              </w:rPr>
              <w:t xml:space="preserve"> </w:t>
            </w:r>
            <w:r>
              <w:t>and</w:t>
            </w:r>
            <w:r>
              <w:rPr>
                <w:spacing w:val="-5"/>
              </w:rPr>
              <w:t xml:space="preserve"> </w:t>
            </w:r>
            <w:r>
              <w:t>social</w:t>
            </w:r>
            <w:r>
              <w:rPr>
                <w:spacing w:val="-5"/>
              </w:rPr>
              <w:t xml:space="preserve"> </w:t>
            </w:r>
            <w:r>
              <w:rPr>
                <w:spacing w:val="-2"/>
              </w:rPr>
              <w:t>housing</w:t>
            </w:r>
          </w:p>
        </w:tc>
        <w:tc>
          <w:tcPr>
            <w:tcW w:w="4860" w:type="dxa"/>
          </w:tcPr>
          <w:p w14:paraId="036BB73B" w14:textId="1D3A42F8" w:rsidR="00C508F0" w:rsidRDefault="00000000">
            <w:pPr>
              <w:pStyle w:val="TableParagraph"/>
              <w:numPr>
                <w:ilvl w:val="0"/>
                <w:numId w:val="27"/>
              </w:numPr>
              <w:tabs>
                <w:tab w:val="left" w:pos="453"/>
              </w:tabs>
              <w:spacing w:line="252" w:lineRule="exact"/>
              <w:ind w:right="482"/>
            </w:pPr>
            <w:r>
              <w:t>Number</w:t>
            </w:r>
            <w:r>
              <w:rPr>
                <w:spacing w:val="-6"/>
              </w:rPr>
              <w:t xml:space="preserve"> </w:t>
            </w:r>
            <w:r>
              <w:t>of</w:t>
            </w:r>
            <w:r>
              <w:rPr>
                <w:spacing w:val="-8"/>
              </w:rPr>
              <w:t xml:space="preserve"> </w:t>
            </w:r>
            <w:r>
              <w:t>consultation</w:t>
            </w:r>
            <w:r>
              <w:rPr>
                <w:spacing w:val="-9"/>
              </w:rPr>
              <w:t xml:space="preserve"> </w:t>
            </w:r>
            <w:r>
              <w:t>meetings</w:t>
            </w:r>
            <w:r>
              <w:rPr>
                <w:spacing w:val="-9"/>
              </w:rPr>
              <w:t xml:space="preserve"> </w:t>
            </w:r>
            <w:r>
              <w:t>with</w:t>
            </w:r>
            <w:r>
              <w:rPr>
                <w:spacing w:val="-8"/>
              </w:rPr>
              <w:t xml:space="preserve"> </w:t>
            </w:r>
            <w:r>
              <w:t>at least 50% female participation</w:t>
            </w:r>
          </w:p>
        </w:tc>
        <w:tc>
          <w:tcPr>
            <w:tcW w:w="2431" w:type="dxa"/>
            <w:vMerge w:val="restart"/>
          </w:tcPr>
          <w:p w14:paraId="5661005D" w14:textId="77777777" w:rsidR="00C508F0" w:rsidRDefault="00000000">
            <w:pPr>
              <w:pStyle w:val="TableParagraph"/>
              <w:numPr>
                <w:ilvl w:val="0"/>
                <w:numId w:val="26"/>
              </w:numPr>
              <w:tabs>
                <w:tab w:val="left" w:pos="452"/>
              </w:tabs>
              <w:spacing w:before="2" w:line="268" w:lineRule="exact"/>
              <w:ind w:left="452" w:hanging="268"/>
            </w:pPr>
            <w:r>
              <w:t>Executing</w:t>
            </w:r>
            <w:r>
              <w:rPr>
                <w:spacing w:val="-7"/>
              </w:rPr>
              <w:t xml:space="preserve"> </w:t>
            </w:r>
            <w:r>
              <w:rPr>
                <w:spacing w:val="-2"/>
              </w:rPr>
              <w:t>Agency</w:t>
            </w:r>
          </w:p>
          <w:p w14:paraId="6257D6E2" w14:textId="77777777" w:rsidR="00C508F0" w:rsidRDefault="00000000">
            <w:pPr>
              <w:pStyle w:val="TableParagraph"/>
              <w:numPr>
                <w:ilvl w:val="0"/>
                <w:numId w:val="26"/>
              </w:numPr>
              <w:tabs>
                <w:tab w:val="left" w:pos="452"/>
              </w:tabs>
              <w:spacing w:line="268" w:lineRule="exact"/>
              <w:ind w:left="452" w:hanging="268"/>
            </w:pPr>
            <w:r>
              <w:t>Gender</w:t>
            </w:r>
            <w:r>
              <w:rPr>
                <w:spacing w:val="-4"/>
              </w:rPr>
              <w:t xml:space="preserve"> </w:t>
            </w:r>
            <w:r>
              <w:rPr>
                <w:spacing w:val="-2"/>
              </w:rPr>
              <w:t>specialist</w:t>
            </w:r>
          </w:p>
          <w:p w14:paraId="5EDB99E8" w14:textId="77777777" w:rsidR="00C508F0" w:rsidRDefault="00000000">
            <w:pPr>
              <w:pStyle w:val="TableParagraph"/>
              <w:numPr>
                <w:ilvl w:val="0"/>
                <w:numId w:val="26"/>
              </w:numPr>
              <w:tabs>
                <w:tab w:val="left" w:pos="453"/>
              </w:tabs>
              <w:ind w:right="288"/>
            </w:pPr>
            <w:r>
              <w:rPr>
                <w:spacing w:val="-2"/>
              </w:rPr>
              <w:t xml:space="preserve">Consultancy </w:t>
            </w:r>
            <w:r>
              <w:t>Service Provider for Community Engagement</w:t>
            </w:r>
            <w:r>
              <w:rPr>
                <w:spacing w:val="-16"/>
              </w:rPr>
              <w:t xml:space="preserve"> </w:t>
            </w:r>
            <w:r>
              <w:t xml:space="preserve">and </w:t>
            </w:r>
            <w:r>
              <w:rPr>
                <w:spacing w:val="-2"/>
              </w:rPr>
              <w:t>Development</w:t>
            </w:r>
          </w:p>
          <w:p w14:paraId="29AC3226" w14:textId="77777777" w:rsidR="00C508F0" w:rsidRDefault="00000000">
            <w:pPr>
              <w:pStyle w:val="TableParagraph"/>
              <w:numPr>
                <w:ilvl w:val="0"/>
                <w:numId w:val="26"/>
              </w:numPr>
              <w:tabs>
                <w:tab w:val="left" w:pos="453"/>
              </w:tabs>
              <w:ind w:right="354"/>
            </w:pPr>
            <w:r>
              <w:rPr>
                <w:spacing w:val="-2"/>
              </w:rPr>
              <w:t xml:space="preserve">Consultancy </w:t>
            </w:r>
            <w:r>
              <w:t>Service</w:t>
            </w:r>
            <w:r>
              <w:rPr>
                <w:spacing w:val="-16"/>
              </w:rPr>
              <w:t xml:space="preserve"> </w:t>
            </w:r>
            <w:r>
              <w:t xml:space="preserve">Provider for Detailed </w:t>
            </w:r>
            <w:r>
              <w:rPr>
                <w:spacing w:val="-2"/>
              </w:rPr>
              <w:t>Design Development</w:t>
            </w:r>
          </w:p>
          <w:p w14:paraId="4E0C9F9D" w14:textId="77777777" w:rsidR="00C508F0" w:rsidRDefault="00000000">
            <w:pPr>
              <w:pStyle w:val="TableParagraph"/>
              <w:numPr>
                <w:ilvl w:val="0"/>
                <w:numId w:val="26"/>
              </w:numPr>
              <w:tabs>
                <w:tab w:val="left" w:pos="453"/>
              </w:tabs>
              <w:ind w:right="351"/>
            </w:pPr>
            <w:r>
              <w:rPr>
                <w:spacing w:val="-2"/>
              </w:rPr>
              <w:t xml:space="preserve">Consultancy </w:t>
            </w:r>
            <w:r>
              <w:t>Service</w:t>
            </w:r>
            <w:r>
              <w:rPr>
                <w:spacing w:val="-16"/>
              </w:rPr>
              <w:t xml:space="preserve"> </w:t>
            </w:r>
            <w:r>
              <w:t>Provider for</w:t>
            </w:r>
            <w:r>
              <w:rPr>
                <w:spacing w:val="-16"/>
              </w:rPr>
              <w:t xml:space="preserve"> </w:t>
            </w:r>
            <w:r>
              <w:t xml:space="preserve">Development </w:t>
            </w:r>
            <w:r>
              <w:rPr>
                <w:spacing w:val="-2"/>
              </w:rPr>
              <w:t>activities</w:t>
            </w:r>
          </w:p>
        </w:tc>
        <w:tc>
          <w:tcPr>
            <w:tcW w:w="1440" w:type="dxa"/>
            <w:vMerge w:val="restart"/>
          </w:tcPr>
          <w:p w14:paraId="555432A2" w14:textId="77777777" w:rsidR="00C508F0" w:rsidRDefault="00000000">
            <w:pPr>
              <w:pStyle w:val="TableParagraph"/>
              <w:ind w:left="105"/>
            </w:pPr>
            <w:r>
              <w:rPr>
                <w:spacing w:val="-2"/>
              </w:rPr>
              <w:t>2019-</w:t>
            </w:r>
            <w:r>
              <w:rPr>
                <w:spacing w:val="-4"/>
              </w:rPr>
              <w:t>2020</w:t>
            </w:r>
          </w:p>
        </w:tc>
        <w:tc>
          <w:tcPr>
            <w:tcW w:w="2172" w:type="dxa"/>
            <w:vMerge w:val="restart"/>
          </w:tcPr>
          <w:p w14:paraId="1A276093" w14:textId="77777777" w:rsidR="00C508F0" w:rsidRDefault="00000000">
            <w:pPr>
              <w:pStyle w:val="TableParagraph"/>
              <w:ind w:left="827"/>
            </w:pPr>
            <w:r>
              <w:t>50,000</w:t>
            </w:r>
            <w:r>
              <w:rPr>
                <w:spacing w:val="-3"/>
              </w:rPr>
              <w:t xml:space="preserve"> </w:t>
            </w:r>
            <w:r>
              <w:rPr>
                <w:spacing w:val="-5"/>
              </w:rPr>
              <w:t>USD</w:t>
            </w:r>
          </w:p>
        </w:tc>
      </w:tr>
      <w:tr w:rsidR="00C508F0" w14:paraId="753801D6" w14:textId="77777777">
        <w:trPr>
          <w:trHeight w:val="520"/>
        </w:trPr>
        <w:tc>
          <w:tcPr>
            <w:tcW w:w="3893" w:type="dxa"/>
            <w:vMerge/>
            <w:tcBorders>
              <w:top w:val="nil"/>
            </w:tcBorders>
          </w:tcPr>
          <w:p w14:paraId="5832A6EB" w14:textId="77777777" w:rsidR="00C508F0" w:rsidRDefault="00C508F0">
            <w:pPr>
              <w:rPr>
                <w:sz w:val="2"/>
                <w:szCs w:val="2"/>
              </w:rPr>
            </w:pPr>
          </w:p>
        </w:tc>
        <w:tc>
          <w:tcPr>
            <w:tcW w:w="4860" w:type="dxa"/>
          </w:tcPr>
          <w:p w14:paraId="2A3A7457" w14:textId="16C50ADE" w:rsidR="00C508F0" w:rsidRDefault="00000000">
            <w:pPr>
              <w:pStyle w:val="TableParagraph"/>
              <w:numPr>
                <w:ilvl w:val="0"/>
                <w:numId w:val="25"/>
              </w:numPr>
              <w:tabs>
                <w:tab w:val="left" w:pos="453"/>
              </w:tabs>
              <w:spacing w:line="252" w:lineRule="exact"/>
              <w:ind w:right="784"/>
            </w:pPr>
            <w:r>
              <w:t>Number</w:t>
            </w:r>
            <w:r>
              <w:rPr>
                <w:spacing w:val="-8"/>
              </w:rPr>
              <w:t xml:space="preserve"> </w:t>
            </w:r>
            <w:r>
              <w:t>and</w:t>
            </w:r>
            <w:r>
              <w:rPr>
                <w:spacing w:val="-11"/>
              </w:rPr>
              <w:t xml:space="preserve"> </w:t>
            </w:r>
            <w:r>
              <w:t>type</w:t>
            </w:r>
            <w:r>
              <w:rPr>
                <w:spacing w:val="-10"/>
              </w:rPr>
              <w:t xml:space="preserve"> </w:t>
            </w:r>
            <w:r>
              <w:t>of</w:t>
            </w:r>
            <w:r>
              <w:rPr>
                <w:spacing w:val="-8"/>
              </w:rPr>
              <w:t xml:space="preserve"> </w:t>
            </w:r>
            <w:r>
              <w:t>gender-sensitive design features</w:t>
            </w:r>
          </w:p>
        </w:tc>
        <w:tc>
          <w:tcPr>
            <w:tcW w:w="2431" w:type="dxa"/>
            <w:vMerge/>
            <w:tcBorders>
              <w:top w:val="nil"/>
            </w:tcBorders>
          </w:tcPr>
          <w:p w14:paraId="1F8E07D2" w14:textId="77777777" w:rsidR="00C508F0" w:rsidRDefault="00C508F0">
            <w:pPr>
              <w:rPr>
                <w:sz w:val="2"/>
                <w:szCs w:val="2"/>
              </w:rPr>
            </w:pPr>
          </w:p>
        </w:tc>
        <w:tc>
          <w:tcPr>
            <w:tcW w:w="1440" w:type="dxa"/>
            <w:vMerge/>
            <w:tcBorders>
              <w:top w:val="nil"/>
            </w:tcBorders>
          </w:tcPr>
          <w:p w14:paraId="26CED171" w14:textId="77777777" w:rsidR="00C508F0" w:rsidRDefault="00C508F0">
            <w:pPr>
              <w:rPr>
                <w:sz w:val="2"/>
                <w:szCs w:val="2"/>
              </w:rPr>
            </w:pPr>
          </w:p>
        </w:tc>
        <w:tc>
          <w:tcPr>
            <w:tcW w:w="2172" w:type="dxa"/>
            <w:vMerge/>
            <w:tcBorders>
              <w:top w:val="nil"/>
            </w:tcBorders>
          </w:tcPr>
          <w:p w14:paraId="6745A0D5" w14:textId="77777777" w:rsidR="00C508F0" w:rsidRDefault="00C508F0">
            <w:pPr>
              <w:rPr>
                <w:sz w:val="2"/>
                <w:szCs w:val="2"/>
              </w:rPr>
            </w:pPr>
          </w:p>
        </w:tc>
      </w:tr>
      <w:tr w:rsidR="00C508F0" w14:paraId="45423AA6" w14:textId="77777777">
        <w:trPr>
          <w:trHeight w:val="774"/>
        </w:trPr>
        <w:tc>
          <w:tcPr>
            <w:tcW w:w="3893" w:type="dxa"/>
          </w:tcPr>
          <w:p w14:paraId="00AB759E" w14:textId="77777777" w:rsidR="00C508F0" w:rsidRDefault="00000000">
            <w:pPr>
              <w:pStyle w:val="TableParagraph"/>
              <w:spacing w:line="252" w:lineRule="exact"/>
              <w:ind w:left="467" w:right="194" w:hanging="360"/>
            </w:pPr>
            <w:r>
              <w:t>2.</w:t>
            </w:r>
            <w:r>
              <w:rPr>
                <w:spacing w:val="80"/>
              </w:rPr>
              <w:t xml:space="preserve"> </w:t>
            </w:r>
            <w:r>
              <w:t>Train for and conduct participatory</w:t>
            </w:r>
            <w:r>
              <w:rPr>
                <w:spacing w:val="-16"/>
              </w:rPr>
              <w:t xml:space="preserve"> </w:t>
            </w:r>
            <w:r>
              <w:t>monitoring</w:t>
            </w:r>
            <w:r>
              <w:rPr>
                <w:spacing w:val="-15"/>
              </w:rPr>
              <w:t xml:space="preserve"> </w:t>
            </w:r>
            <w:r>
              <w:t>of construction works</w:t>
            </w:r>
          </w:p>
        </w:tc>
        <w:tc>
          <w:tcPr>
            <w:tcW w:w="4860" w:type="dxa"/>
          </w:tcPr>
          <w:p w14:paraId="4CCBE013" w14:textId="13E1B8C8" w:rsidR="00C508F0" w:rsidRDefault="00000000">
            <w:pPr>
              <w:pStyle w:val="TableParagraph"/>
              <w:numPr>
                <w:ilvl w:val="0"/>
                <w:numId w:val="24"/>
              </w:numPr>
              <w:tabs>
                <w:tab w:val="left" w:pos="453"/>
              </w:tabs>
              <w:spacing w:before="4" w:line="237" w:lineRule="auto"/>
              <w:ind w:right="408"/>
            </w:pPr>
            <w:r>
              <w:t>Number and % of community members trained</w:t>
            </w:r>
            <w:r>
              <w:rPr>
                <w:spacing w:val="-7"/>
              </w:rPr>
              <w:t xml:space="preserve"> </w:t>
            </w:r>
            <w:r>
              <w:t>and</w:t>
            </w:r>
            <w:r>
              <w:rPr>
                <w:spacing w:val="-9"/>
              </w:rPr>
              <w:t xml:space="preserve"> </w:t>
            </w:r>
            <w:r>
              <w:t>participated</w:t>
            </w:r>
            <w:r>
              <w:rPr>
                <w:spacing w:val="-7"/>
              </w:rPr>
              <w:t xml:space="preserve"> </w:t>
            </w:r>
            <w:r>
              <w:t>in</w:t>
            </w:r>
            <w:r>
              <w:rPr>
                <w:spacing w:val="-7"/>
              </w:rPr>
              <w:t xml:space="preserve"> </w:t>
            </w:r>
            <w:r>
              <w:t>the</w:t>
            </w:r>
            <w:r>
              <w:rPr>
                <w:spacing w:val="-9"/>
              </w:rPr>
              <w:t xml:space="preserve"> </w:t>
            </w:r>
            <w:r>
              <w:t>monitoring</w:t>
            </w:r>
          </w:p>
          <w:p w14:paraId="44602327" w14:textId="3EEE204D" w:rsidR="00C508F0" w:rsidRDefault="00000000">
            <w:pPr>
              <w:pStyle w:val="TableParagraph"/>
              <w:spacing w:before="1" w:line="232" w:lineRule="exact"/>
              <w:ind w:left="453"/>
            </w:pPr>
            <w:r>
              <w:t>with</w:t>
            </w:r>
            <w:r>
              <w:rPr>
                <w:spacing w:val="-4"/>
              </w:rPr>
              <w:t xml:space="preserve"> </w:t>
            </w:r>
            <w:r>
              <w:t>at</w:t>
            </w:r>
            <w:r>
              <w:rPr>
                <w:spacing w:val="-3"/>
              </w:rPr>
              <w:t xml:space="preserve"> </w:t>
            </w:r>
            <w:r>
              <w:t>least</w:t>
            </w:r>
            <w:r>
              <w:rPr>
                <w:spacing w:val="-1"/>
              </w:rPr>
              <w:t xml:space="preserve"> </w:t>
            </w:r>
            <w:r>
              <w:t>50%</w:t>
            </w:r>
            <w:r>
              <w:rPr>
                <w:spacing w:val="-6"/>
              </w:rPr>
              <w:t xml:space="preserve"> </w:t>
            </w:r>
            <w:r>
              <w:t>female</w:t>
            </w:r>
            <w:r>
              <w:rPr>
                <w:spacing w:val="-4"/>
              </w:rPr>
              <w:t xml:space="preserve"> </w:t>
            </w:r>
            <w:r>
              <w:rPr>
                <w:spacing w:val="-2"/>
              </w:rPr>
              <w:t>participants.</w:t>
            </w:r>
          </w:p>
        </w:tc>
        <w:tc>
          <w:tcPr>
            <w:tcW w:w="2431" w:type="dxa"/>
            <w:vMerge/>
            <w:tcBorders>
              <w:top w:val="nil"/>
            </w:tcBorders>
          </w:tcPr>
          <w:p w14:paraId="373163D6" w14:textId="77777777" w:rsidR="00C508F0" w:rsidRDefault="00C508F0">
            <w:pPr>
              <w:rPr>
                <w:sz w:val="2"/>
                <w:szCs w:val="2"/>
              </w:rPr>
            </w:pPr>
          </w:p>
        </w:tc>
        <w:tc>
          <w:tcPr>
            <w:tcW w:w="1440" w:type="dxa"/>
            <w:vMerge/>
            <w:tcBorders>
              <w:top w:val="nil"/>
            </w:tcBorders>
          </w:tcPr>
          <w:p w14:paraId="7CCFEC52" w14:textId="77777777" w:rsidR="00C508F0" w:rsidRDefault="00C508F0">
            <w:pPr>
              <w:rPr>
                <w:sz w:val="2"/>
                <w:szCs w:val="2"/>
              </w:rPr>
            </w:pPr>
          </w:p>
        </w:tc>
        <w:tc>
          <w:tcPr>
            <w:tcW w:w="2172" w:type="dxa"/>
            <w:vMerge/>
            <w:tcBorders>
              <w:top w:val="nil"/>
            </w:tcBorders>
          </w:tcPr>
          <w:p w14:paraId="4FA9EEFD" w14:textId="77777777" w:rsidR="00C508F0" w:rsidRDefault="00C508F0">
            <w:pPr>
              <w:rPr>
                <w:sz w:val="2"/>
                <w:szCs w:val="2"/>
              </w:rPr>
            </w:pPr>
          </w:p>
        </w:tc>
      </w:tr>
      <w:tr w:rsidR="00C508F0" w14:paraId="1CED453C" w14:textId="77777777">
        <w:trPr>
          <w:trHeight w:val="1293"/>
        </w:trPr>
        <w:tc>
          <w:tcPr>
            <w:tcW w:w="3893" w:type="dxa"/>
          </w:tcPr>
          <w:p w14:paraId="18D0CADF" w14:textId="45EC9552" w:rsidR="00C508F0" w:rsidRDefault="00000000">
            <w:pPr>
              <w:pStyle w:val="TableParagraph"/>
              <w:ind w:left="467" w:right="194" w:hanging="360"/>
            </w:pPr>
            <w:r>
              <w:t>3</w:t>
            </w:r>
            <w:commentRangeStart w:id="0"/>
            <w:r>
              <w:t>.</w:t>
            </w:r>
            <w:r>
              <w:rPr>
                <w:spacing w:val="80"/>
              </w:rPr>
              <w:t xml:space="preserve"> </w:t>
            </w:r>
            <w:del w:id="1" w:author="Enkhjin Nergui" w:date="2024-06-19T13:35:00Z" w16du:dateUtc="2024-06-19T05:35:00Z">
              <w:r w:rsidDel="00083CAE">
                <w:delText>Integrate</w:delText>
              </w:r>
              <w:r w:rsidDel="00083CAE">
                <w:rPr>
                  <w:spacing w:val="-9"/>
                </w:rPr>
                <w:delText xml:space="preserve"> </w:delText>
              </w:r>
              <w:r w:rsidDel="00083CAE">
                <w:delText>gender</w:delText>
              </w:r>
              <w:r w:rsidDel="00083CAE">
                <w:rPr>
                  <w:spacing w:val="-7"/>
                </w:rPr>
                <w:delText xml:space="preserve"> </w:delText>
              </w:r>
              <w:r w:rsidDel="00083CAE">
                <w:delText>perspective</w:delText>
              </w:r>
              <w:r w:rsidDel="00083CAE">
                <w:rPr>
                  <w:spacing w:val="-6"/>
                </w:rPr>
                <w:delText xml:space="preserve"> </w:delText>
              </w:r>
              <w:r w:rsidDel="00083CAE">
                <w:delText xml:space="preserve">in IEC on ecofriendly technology </w:delText>
              </w:r>
              <w:r w:rsidDel="00083CAE">
                <w:rPr>
                  <w:spacing w:val="-2"/>
                </w:rPr>
                <w:delText>introduction</w:delText>
              </w:r>
            </w:del>
            <w:commentRangeEnd w:id="0"/>
            <w:r w:rsidR="00083CAE">
              <w:rPr>
                <w:rStyle w:val="CommentReference"/>
              </w:rPr>
              <w:commentReference w:id="0"/>
            </w:r>
          </w:p>
        </w:tc>
        <w:tc>
          <w:tcPr>
            <w:tcW w:w="4860" w:type="dxa"/>
          </w:tcPr>
          <w:p w14:paraId="1D039B50" w14:textId="45BAFA34" w:rsidR="00C508F0" w:rsidDel="00380AAA" w:rsidRDefault="00000000">
            <w:pPr>
              <w:pStyle w:val="TableParagraph"/>
              <w:numPr>
                <w:ilvl w:val="0"/>
                <w:numId w:val="23"/>
              </w:numPr>
              <w:tabs>
                <w:tab w:val="left" w:pos="453"/>
              </w:tabs>
              <w:spacing w:before="4" w:line="237" w:lineRule="auto"/>
              <w:ind w:right="360"/>
              <w:rPr>
                <w:del w:id="2" w:author="Enkhjin Nergui" w:date="2024-06-19T10:51:00Z" w16du:dateUtc="2024-06-19T02:51:00Z"/>
              </w:rPr>
            </w:pPr>
            <w:del w:id="3" w:author="Enkhjin Nergui" w:date="2024-06-19T10:51:00Z" w16du:dateUtc="2024-06-19T02:51:00Z">
              <w:r w:rsidDel="00380AAA">
                <w:delText>Number</w:delText>
              </w:r>
              <w:r w:rsidDel="00380AAA">
                <w:rPr>
                  <w:spacing w:val="-6"/>
                </w:rPr>
                <w:delText xml:space="preserve"> </w:delText>
              </w:r>
              <w:r w:rsidDel="00380AAA">
                <w:delText>and</w:delText>
              </w:r>
              <w:r w:rsidDel="00380AAA">
                <w:rPr>
                  <w:spacing w:val="-10"/>
                </w:rPr>
                <w:delText xml:space="preserve"> </w:delText>
              </w:r>
              <w:r w:rsidDel="00380AAA">
                <w:delText>type</w:delText>
              </w:r>
              <w:r w:rsidDel="00380AAA">
                <w:rPr>
                  <w:spacing w:val="-8"/>
                </w:rPr>
                <w:delText xml:space="preserve"> </w:delText>
              </w:r>
              <w:r w:rsidDel="00380AAA">
                <w:delText>of</w:delText>
              </w:r>
              <w:r w:rsidDel="00380AAA">
                <w:rPr>
                  <w:spacing w:val="-6"/>
                </w:rPr>
                <w:delText xml:space="preserve"> </w:delText>
              </w:r>
              <w:r w:rsidDel="00380AAA">
                <w:delText>IEC</w:delText>
              </w:r>
              <w:r w:rsidDel="00380AAA">
                <w:rPr>
                  <w:spacing w:val="-11"/>
                </w:rPr>
                <w:delText xml:space="preserve"> </w:delText>
              </w:r>
              <w:r w:rsidDel="00380AAA">
                <w:delText xml:space="preserve">gender-sensitive </w:delText>
              </w:r>
              <w:r w:rsidDel="00380AAA">
                <w:rPr>
                  <w:spacing w:val="-2"/>
                </w:rPr>
                <w:delText>materials</w:delText>
              </w:r>
            </w:del>
          </w:p>
          <w:p w14:paraId="2E6A1EC9" w14:textId="5C9D74DB" w:rsidR="00C508F0" w:rsidRDefault="00000000">
            <w:pPr>
              <w:pStyle w:val="TableParagraph"/>
              <w:numPr>
                <w:ilvl w:val="0"/>
                <w:numId w:val="23"/>
              </w:numPr>
              <w:tabs>
                <w:tab w:val="left" w:pos="453"/>
              </w:tabs>
              <w:spacing w:line="252" w:lineRule="exact"/>
              <w:ind w:right="712"/>
            </w:pPr>
            <w:del w:id="4" w:author="Enkhjin Nergui" w:date="2024-06-19T10:51:00Z" w16du:dateUtc="2024-06-19T02:51:00Z">
              <w:r w:rsidDel="00380AAA">
                <w:delText>Number of community members participated</w:delText>
              </w:r>
              <w:r w:rsidDel="00380AAA">
                <w:rPr>
                  <w:spacing w:val="-13"/>
                </w:rPr>
                <w:delText xml:space="preserve"> </w:delText>
              </w:r>
              <w:r w:rsidDel="00380AAA">
                <w:delText>in</w:delText>
              </w:r>
              <w:r w:rsidDel="00380AAA">
                <w:rPr>
                  <w:spacing w:val="-13"/>
                </w:rPr>
                <w:delText xml:space="preserve"> </w:delText>
              </w:r>
              <w:r w:rsidDel="00380AAA">
                <w:delText>gender-responsive</w:delText>
              </w:r>
              <w:r w:rsidDel="00380AAA">
                <w:rPr>
                  <w:spacing w:val="-11"/>
                </w:rPr>
                <w:delText xml:space="preserve"> </w:delText>
              </w:r>
              <w:r w:rsidDel="00380AAA">
                <w:delText>IEC activities (sex-disaggregated)</w:delText>
              </w:r>
            </w:del>
          </w:p>
        </w:tc>
        <w:tc>
          <w:tcPr>
            <w:tcW w:w="2431" w:type="dxa"/>
            <w:vMerge/>
            <w:tcBorders>
              <w:top w:val="nil"/>
            </w:tcBorders>
          </w:tcPr>
          <w:p w14:paraId="382BCCE0" w14:textId="77777777" w:rsidR="00C508F0" w:rsidRDefault="00C508F0">
            <w:pPr>
              <w:rPr>
                <w:sz w:val="2"/>
                <w:szCs w:val="2"/>
              </w:rPr>
            </w:pPr>
          </w:p>
        </w:tc>
        <w:tc>
          <w:tcPr>
            <w:tcW w:w="1440" w:type="dxa"/>
            <w:vMerge/>
            <w:tcBorders>
              <w:top w:val="nil"/>
            </w:tcBorders>
          </w:tcPr>
          <w:p w14:paraId="035F8EA3" w14:textId="77777777" w:rsidR="00C508F0" w:rsidRDefault="00C508F0">
            <w:pPr>
              <w:rPr>
                <w:sz w:val="2"/>
                <w:szCs w:val="2"/>
              </w:rPr>
            </w:pPr>
          </w:p>
        </w:tc>
        <w:tc>
          <w:tcPr>
            <w:tcW w:w="2172" w:type="dxa"/>
            <w:vMerge/>
            <w:tcBorders>
              <w:top w:val="nil"/>
            </w:tcBorders>
          </w:tcPr>
          <w:p w14:paraId="03EFADDA" w14:textId="77777777" w:rsidR="00C508F0" w:rsidRDefault="00C508F0">
            <w:pPr>
              <w:rPr>
                <w:sz w:val="2"/>
                <w:szCs w:val="2"/>
              </w:rPr>
            </w:pPr>
          </w:p>
        </w:tc>
      </w:tr>
      <w:tr w:rsidR="00C508F0" w14:paraId="651B8DE4" w14:textId="77777777">
        <w:trPr>
          <w:trHeight w:val="1281"/>
        </w:trPr>
        <w:tc>
          <w:tcPr>
            <w:tcW w:w="3893" w:type="dxa"/>
          </w:tcPr>
          <w:p w14:paraId="5585DBBF" w14:textId="77777777" w:rsidR="00C508F0" w:rsidRDefault="00000000">
            <w:pPr>
              <w:pStyle w:val="TableParagraph"/>
              <w:spacing w:before="2"/>
              <w:ind w:left="467" w:right="194" w:hanging="360"/>
            </w:pPr>
            <w:r>
              <w:t>4.</w:t>
            </w:r>
            <w:r>
              <w:rPr>
                <w:spacing w:val="80"/>
              </w:rPr>
              <w:t xml:space="preserve"> </w:t>
            </w:r>
            <w:r>
              <w:t>Employment and income generation</w:t>
            </w:r>
            <w:r>
              <w:rPr>
                <w:spacing w:val="-7"/>
              </w:rPr>
              <w:t xml:space="preserve"> </w:t>
            </w:r>
            <w:r>
              <w:t>activities</w:t>
            </w:r>
            <w:r>
              <w:rPr>
                <w:spacing w:val="-6"/>
              </w:rPr>
              <w:t xml:space="preserve"> </w:t>
            </w:r>
            <w:r>
              <w:t>during project</w:t>
            </w:r>
            <w:r>
              <w:rPr>
                <w:spacing w:val="-16"/>
              </w:rPr>
              <w:t xml:space="preserve"> </w:t>
            </w:r>
            <w:r>
              <w:t>implementation</w:t>
            </w:r>
            <w:r>
              <w:rPr>
                <w:spacing w:val="-15"/>
              </w:rPr>
              <w:t xml:space="preserve"> </w:t>
            </w:r>
            <w:r>
              <w:t xml:space="preserve">and </w:t>
            </w:r>
            <w:r>
              <w:rPr>
                <w:spacing w:val="-2"/>
              </w:rPr>
              <w:t>operation</w:t>
            </w:r>
          </w:p>
        </w:tc>
        <w:tc>
          <w:tcPr>
            <w:tcW w:w="4860" w:type="dxa"/>
          </w:tcPr>
          <w:p w14:paraId="0B4C1D22" w14:textId="6E41A8C3" w:rsidR="00C508F0" w:rsidRDefault="00000000">
            <w:pPr>
              <w:pStyle w:val="TableParagraph"/>
              <w:numPr>
                <w:ilvl w:val="0"/>
                <w:numId w:val="22"/>
              </w:numPr>
              <w:tabs>
                <w:tab w:val="left" w:pos="453"/>
              </w:tabs>
              <w:spacing w:before="2"/>
              <w:ind w:right="260"/>
            </w:pPr>
            <w:r>
              <w:t>xx person-months of employment opportunities created during project construction</w:t>
            </w:r>
            <w:r>
              <w:rPr>
                <w:spacing w:val="-5"/>
              </w:rPr>
              <w:t xml:space="preserve"> </w:t>
            </w:r>
            <w:r>
              <w:t>and</w:t>
            </w:r>
            <w:r>
              <w:rPr>
                <w:spacing w:val="-7"/>
              </w:rPr>
              <w:t xml:space="preserve"> </w:t>
            </w:r>
            <w:r>
              <w:t>xx</w:t>
            </w:r>
            <w:r>
              <w:rPr>
                <w:spacing w:val="-7"/>
              </w:rPr>
              <w:t xml:space="preserve"> </w:t>
            </w:r>
            <w:r>
              <w:t>person-month/year</w:t>
            </w:r>
            <w:r>
              <w:rPr>
                <w:spacing w:val="-6"/>
              </w:rPr>
              <w:t xml:space="preserve"> </w:t>
            </w:r>
            <w:r>
              <w:t>for O&amp;M</w:t>
            </w:r>
            <w:r>
              <w:rPr>
                <w:spacing w:val="-7"/>
              </w:rPr>
              <w:t xml:space="preserve"> </w:t>
            </w:r>
            <w:r>
              <w:t>of</w:t>
            </w:r>
            <w:r>
              <w:rPr>
                <w:spacing w:val="-5"/>
              </w:rPr>
              <w:t xml:space="preserve"> </w:t>
            </w:r>
            <w:r>
              <w:t>facilities</w:t>
            </w:r>
            <w:r>
              <w:rPr>
                <w:spacing w:val="-3"/>
              </w:rPr>
              <w:t xml:space="preserve"> </w:t>
            </w:r>
            <w:r>
              <w:t>and</w:t>
            </w:r>
            <w:r>
              <w:rPr>
                <w:spacing w:val="-6"/>
              </w:rPr>
              <w:t xml:space="preserve"> </w:t>
            </w:r>
            <w:r>
              <w:t>infrastructure</w:t>
            </w:r>
            <w:r>
              <w:rPr>
                <w:spacing w:val="-6"/>
              </w:rPr>
              <w:t xml:space="preserve"> </w:t>
            </w:r>
            <w:r>
              <w:t>built,</w:t>
            </w:r>
            <w:r>
              <w:rPr>
                <w:spacing w:val="-4"/>
              </w:rPr>
              <w:t xml:space="preserve"> </w:t>
            </w:r>
            <w:r>
              <w:rPr>
                <w:spacing w:val="-5"/>
              </w:rPr>
              <w:t>of</w:t>
            </w:r>
          </w:p>
          <w:p w14:paraId="020666AA" w14:textId="56B4FF7F" w:rsidR="00C508F0" w:rsidRDefault="00000000">
            <w:pPr>
              <w:pStyle w:val="TableParagraph"/>
              <w:spacing w:line="231" w:lineRule="exact"/>
              <w:ind w:left="453"/>
            </w:pPr>
            <w:r>
              <w:t>which</w:t>
            </w:r>
            <w:r>
              <w:rPr>
                <w:spacing w:val="-5"/>
              </w:rPr>
              <w:t xml:space="preserve"> </w:t>
            </w:r>
            <w:r>
              <w:t>30%</w:t>
            </w:r>
            <w:r>
              <w:rPr>
                <w:spacing w:val="-4"/>
              </w:rPr>
              <w:t xml:space="preserve"> </w:t>
            </w:r>
            <w:r>
              <w:t>are</w:t>
            </w:r>
            <w:r>
              <w:rPr>
                <w:spacing w:val="-5"/>
              </w:rPr>
              <w:t xml:space="preserve"> </w:t>
            </w:r>
            <w:r>
              <w:t>women</w:t>
            </w:r>
            <w:r>
              <w:rPr>
                <w:spacing w:val="-7"/>
              </w:rPr>
              <w:t xml:space="preserve"> </w:t>
            </w:r>
            <w:r>
              <w:t>(2017</w:t>
            </w:r>
            <w:r>
              <w:rPr>
                <w:spacing w:val="-5"/>
              </w:rPr>
              <w:t xml:space="preserve"> </w:t>
            </w:r>
            <w:r>
              <w:t>baseline:</w:t>
            </w:r>
            <w:r>
              <w:rPr>
                <w:spacing w:val="-2"/>
              </w:rPr>
              <w:t xml:space="preserve"> </w:t>
            </w:r>
            <w:r>
              <w:rPr>
                <w:spacing w:val="-5"/>
              </w:rPr>
              <w:t>0)</w:t>
            </w:r>
          </w:p>
        </w:tc>
        <w:tc>
          <w:tcPr>
            <w:tcW w:w="2431" w:type="dxa"/>
            <w:vMerge/>
            <w:tcBorders>
              <w:top w:val="nil"/>
            </w:tcBorders>
          </w:tcPr>
          <w:p w14:paraId="4A9D3BE8" w14:textId="77777777" w:rsidR="00C508F0" w:rsidRDefault="00C508F0">
            <w:pPr>
              <w:rPr>
                <w:sz w:val="2"/>
                <w:szCs w:val="2"/>
              </w:rPr>
            </w:pPr>
          </w:p>
        </w:tc>
        <w:tc>
          <w:tcPr>
            <w:tcW w:w="1440" w:type="dxa"/>
            <w:vMerge/>
            <w:tcBorders>
              <w:top w:val="nil"/>
            </w:tcBorders>
          </w:tcPr>
          <w:p w14:paraId="0D101D50" w14:textId="77777777" w:rsidR="00C508F0" w:rsidRDefault="00C508F0">
            <w:pPr>
              <w:rPr>
                <w:sz w:val="2"/>
                <w:szCs w:val="2"/>
              </w:rPr>
            </w:pPr>
          </w:p>
        </w:tc>
        <w:tc>
          <w:tcPr>
            <w:tcW w:w="2172" w:type="dxa"/>
            <w:vMerge/>
            <w:tcBorders>
              <w:top w:val="nil"/>
            </w:tcBorders>
          </w:tcPr>
          <w:p w14:paraId="3E412B01" w14:textId="77777777" w:rsidR="00C508F0" w:rsidRDefault="00C508F0">
            <w:pPr>
              <w:rPr>
                <w:sz w:val="2"/>
                <w:szCs w:val="2"/>
              </w:rPr>
            </w:pPr>
          </w:p>
        </w:tc>
      </w:tr>
      <w:tr w:rsidR="00C508F0" w14:paraId="6B71EE2C" w14:textId="77777777">
        <w:trPr>
          <w:trHeight w:val="1026"/>
        </w:trPr>
        <w:tc>
          <w:tcPr>
            <w:tcW w:w="3893" w:type="dxa"/>
          </w:tcPr>
          <w:p w14:paraId="6D1F5D6F" w14:textId="77777777" w:rsidR="00C508F0" w:rsidRDefault="00000000">
            <w:pPr>
              <w:pStyle w:val="TableParagraph"/>
              <w:ind w:left="467" w:right="194" w:hanging="360"/>
            </w:pPr>
            <w:r>
              <w:t>5.</w:t>
            </w:r>
            <w:r>
              <w:rPr>
                <w:spacing w:val="80"/>
              </w:rPr>
              <w:t xml:space="preserve"> </w:t>
            </w:r>
            <w:r>
              <w:t>Conduct gender-sensitive outreach and awareness campaigns</w:t>
            </w:r>
            <w:r>
              <w:rPr>
                <w:spacing w:val="-13"/>
              </w:rPr>
              <w:t xml:space="preserve"> </w:t>
            </w:r>
            <w:r>
              <w:t>to</w:t>
            </w:r>
            <w:r>
              <w:rPr>
                <w:spacing w:val="-11"/>
              </w:rPr>
              <w:t xml:space="preserve"> </w:t>
            </w:r>
            <w:r>
              <w:t>promote</w:t>
            </w:r>
            <w:r>
              <w:rPr>
                <w:spacing w:val="-13"/>
              </w:rPr>
              <w:t xml:space="preserve"> </w:t>
            </w:r>
            <w:r>
              <w:t>women’s</w:t>
            </w:r>
          </w:p>
          <w:p w14:paraId="675063F5" w14:textId="77777777" w:rsidR="00C508F0" w:rsidRDefault="00000000">
            <w:pPr>
              <w:pStyle w:val="TableParagraph"/>
              <w:spacing w:line="248" w:lineRule="exact"/>
              <w:ind w:left="467"/>
            </w:pPr>
            <w:r>
              <w:t>housing</w:t>
            </w:r>
            <w:r>
              <w:rPr>
                <w:spacing w:val="-5"/>
              </w:rPr>
              <w:t xml:space="preserve"> </w:t>
            </w:r>
            <w:r>
              <w:t>property</w:t>
            </w:r>
            <w:r>
              <w:rPr>
                <w:spacing w:val="-10"/>
              </w:rPr>
              <w:t xml:space="preserve"> </w:t>
            </w:r>
            <w:r>
              <w:t>ownership</w:t>
            </w:r>
            <w:r>
              <w:rPr>
                <w:spacing w:val="-7"/>
              </w:rPr>
              <w:t xml:space="preserve"> </w:t>
            </w:r>
            <w:r>
              <w:rPr>
                <w:spacing w:val="-2"/>
              </w:rPr>
              <w:t>rights</w:t>
            </w:r>
          </w:p>
        </w:tc>
        <w:tc>
          <w:tcPr>
            <w:tcW w:w="4860" w:type="dxa"/>
          </w:tcPr>
          <w:p w14:paraId="121798EE" w14:textId="77777777" w:rsidR="00C508F0" w:rsidRDefault="00000000">
            <w:pPr>
              <w:pStyle w:val="TableParagraph"/>
              <w:numPr>
                <w:ilvl w:val="0"/>
                <w:numId w:val="21"/>
              </w:numPr>
              <w:tabs>
                <w:tab w:val="left" w:pos="453"/>
              </w:tabs>
              <w:spacing w:line="252" w:lineRule="exact"/>
              <w:ind w:right="356"/>
            </w:pPr>
            <w:r>
              <w:t>Around</w:t>
            </w:r>
            <w:r>
              <w:rPr>
                <w:spacing w:val="-9"/>
              </w:rPr>
              <w:t xml:space="preserve"> </w:t>
            </w:r>
            <w:r>
              <w:t>10</w:t>
            </w:r>
            <w:r>
              <w:rPr>
                <w:spacing w:val="-11"/>
              </w:rPr>
              <w:t xml:space="preserve"> </w:t>
            </w:r>
            <w:r>
              <w:t>gender-sensitive</w:t>
            </w:r>
            <w:r>
              <w:rPr>
                <w:spacing w:val="-9"/>
              </w:rPr>
              <w:t xml:space="preserve"> </w:t>
            </w:r>
            <w:r>
              <w:t>outreach</w:t>
            </w:r>
            <w:r>
              <w:rPr>
                <w:spacing w:val="-9"/>
              </w:rPr>
              <w:t xml:space="preserve"> </w:t>
            </w:r>
            <w:r>
              <w:t>and awareness campaigns implemented promoting women’s housing property ownership (2017 baseline: 0)</w:t>
            </w:r>
          </w:p>
        </w:tc>
        <w:tc>
          <w:tcPr>
            <w:tcW w:w="2431" w:type="dxa"/>
            <w:vMerge/>
            <w:tcBorders>
              <w:top w:val="nil"/>
            </w:tcBorders>
          </w:tcPr>
          <w:p w14:paraId="2E529DA8" w14:textId="77777777" w:rsidR="00C508F0" w:rsidRDefault="00C508F0">
            <w:pPr>
              <w:rPr>
                <w:sz w:val="2"/>
                <w:szCs w:val="2"/>
              </w:rPr>
            </w:pPr>
          </w:p>
        </w:tc>
        <w:tc>
          <w:tcPr>
            <w:tcW w:w="1440" w:type="dxa"/>
            <w:vMerge/>
            <w:tcBorders>
              <w:top w:val="nil"/>
            </w:tcBorders>
          </w:tcPr>
          <w:p w14:paraId="3276FC8A" w14:textId="77777777" w:rsidR="00C508F0" w:rsidRDefault="00C508F0">
            <w:pPr>
              <w:rPr>
                <w:sz w:val="2"/>
                <w:szCs w:val="2"/>
              </w:rPr>
            </w:pPr>
          </w:p>
        </w:tc>
        <w:tc>
          <w:tcPr>
            <w:tcW w:w="2172" w:type="dxa"/>
            <w:vMerge/>
            <w:tcBorders>
              <w:top w:val="nil"/>
            </w:tcBorders>
          </w:tcPr>
          <w:p w14:paraId="19C3110D" w14:textId="77777777" w:rsidR="00C508F0" w:rsidRDefault="00C508F0">
            <w:pPr>
              <w:rPr>
                <w:sz w:val="2"/>
                <w:szCs w:val="2"/>
              </w:rPr>
            </w:pPr>
          </w:p>
        </w:tc>
      </w:tr>
      <w:tr w:rsidR="00C508F0" w14:paraId="6031EFB4" w14:textId="77777777">
        <w:trPr>
          <w:trHeight w:val="371"/>
        </w:trPr>
        <w:tc>
          <w:tcPr>
            <w:tcW w:w="14796" w:type="dxa"/>
            <w:gridSpan w:val="5"/>
            <w:shd w:val="clear" w:color="auto" w:fill="D6E3BC"/>
          </w:tcPr>
          <w:p w14:paraId="0CCAEEA5" w14:textId="77777777" w:rsidR="00C508F0" w:rsidRDefault="00000000">
            <w:pPr>
              <w:pStyle w:val="TableParagraph"/>
              <w:spacing w:before="81"/>
              <w:ind w:left="107"/>
              <w:rPr>
                <w:b/>
              </w:rPr>
            </w:pPr>
            <w:r>
              <w:rPr>
                <w:b/>
              </w:rPr>
              <w:t>Output</w:t>
            </w:r>
            <w:r>
              <w:rPr>
                <w:b/>
                <w:spacing w:val="-5"/>
              </w:rPr>
              <w:t xml:space="preserve"> </w:t>
            </w:r>
            <w:r>
              <w:rPr>
                <w:b/>
              </w:rPr>
              <w:t>2:</w:t>
            </w:r>
            <w:r>
              <w:rPr>
                <w:b/>
                <w:spacing w:val="-2"/>
              </w:rPr>
              <w:t xml:space="preserve"> </w:t>
            </w:r>
            <w:r>
              <w:rPr>
                <w:b/>
              </w:rPr>
              <w:t>Resilient</w:t>
            </w:r>
            <w:r>
              <w:rPr>
                <w:b/>
                <w:spacing w:val="-6"/>
              </w:rPr>
              <w:t xml:space="preserve"> </w:t>
            </w:r>
            <w:r>
              <w:rPr>
                <w:b/>
              </w:rPr>
              <w:t>and</w:t>
            </w:r>
            <w:r>
              <w:rPr>
                <w:b/>
                <w:spacing w:val="-6"/>
              </w:rPr>
              <w:t xml:space="preserve"> </w:t>
            </w:r>
            <w:r>
              <w:rPr>
                <w:b/>
              </w:rPr>
              <w:t>low</w:t>
            </w:r>
            <w:r>
              <w:rPr>
                <w:b/>
                <w:spacing w:val="-1"/>
              </w:rPr>
              <w:t xml:space="preserve"> </w:t>
            </w:r>
            <w:r>
              <w:rPr>
                <w:b/>
              </w:rPr>
              <w:t>carbon</w:t>
            </w:r>
            <w:r>
              <w:rPr>
                <w:b/>
                <w:spacing w:val="-4"/>
              </w:rPr>
              <w:t xml:space="preserve"> </w:t>
            </w:r>
            <w:r>
              <w:rPr>
                <w:b/>
              </w:rPr>
              <w:t>affordable</w:t>
            </w:r>
            <w:r>
              <w:rPr>
                <w:b/>
                <w:spacing w:val="-8"/>
              </w:rPr>
              <w:t xml:space="preserve"> </w:t>
            </w:r>
            <w:r>
              <w:rPr>
                <w:b/>
              </w:rPr>
              <w:t>and</w:t>
            </w:r>
            <w:r>
              <w:rPr>
                <w:b/>
                <w:spacing w:val="-4"/>
              </w:rPr>
              <w:t xml:space="preserve"> </w:t>
            </w:r>
            <w:r>
              <w:rPr>
                <w:b/>
              </w:rPr>
              <w:t>market</w:t>
            </w:r>
            <w:r>
              <w:rPr>
                <w:b/>
                <w:spacing w:val="-3"/>
              </w:rPr>
              <w:t xml:space="preserve"> </w:t>
            </w:r>
            <w:r>
              <w:rPr>
                <w:b/>
              </w:rPr>
              <w:t>housing</w:t>
            </w:r>
            <w:r>
              <w:rPr>
                <w:b/>
                <w:spacing w:val="-4"/>
              </w:rPr>
              <w:t xml:space="preserve"> </w:t>
            </w:r>
            <w:r>
              <w:rPr>
                <w:b/>
              </w:rPr>
              <w:t>units</w:t>
            </w:r>
            <w:r>
              <w:rPr>
                <w:b/>
                <w:spacing w:val="-7"/>
              </w:rPr>
              <w:t xml:space="preserve"> </w:t>
            </w:r>
            <w:r>
              <w:rPr>
                <w:b/>
              </w:rPr>
              <w:t>and</w:t>
            </w:r>
            <w:r>
              <w:rPr>
                <w:b/>
                <w:spacing w:val="-4"/>
              </w:rPr>
              <w:t xml:space="preserve"> </w:t>
            </w:r>
            <w:r>
              <w:rPr>
                <w:b/>
              </w:rPr>
              <w:t>economic</w:t>
            </w:r>
            <w:r>
              <w:rPr>
                <w:b/>
                <w:spacing w:val="-6"/>
              </w:rPr>
              <w:t xml:space="preserve"> </w:t>
            </w:r>
            <w:r>
              <w:rPr>
                <w:b/>
              </w:rPr>
              <w:t>facilities</w:t>
            </w:r>
            <w:r>
              <w:rPr>
                <w:b/>
                <w:spacing w:val="-4"/>
              </w:rPr>
              <w:t xml:space="preserve"> </w:t>
            </w:r>
            <w:r>
              <w:rPr>
                <w:b/>
              </w:rPr>
              <w:t>built</w:t>
            </w:r>
            <w:r>
              <w:rPr>
                <w:b/>
                <w:spacing w:val="-6"/>
              </w:rPr>
              <w:t xml:space="preserve"> </w:t>
            </w:r>
            <w:r>
              <w:rPr>
                <w:b/>
              </w:rPr>
              <w:t>in</w:t>
            </w:r>
            <w:r>
              <w:rPr>
                <w:b/>
                <w:spacing w:val="-5"/>
              </w:rPr>
              <w:t xml:space="preserve"> </w:t>
            </w:r>
            <w:r>
              <w:rPr>
                <w:b/>
                <w:i/>
              </w:rPr>
              <w:t>ger</w:t>
            </w:r>
            <w:r>
              <w:rPr>
                <w:b/>
                <w:i/>
                <w:spacing w:val="-3"/>
              </w:rPr>
              <w:t xml:space="preserve"> </w:t>
            </w:r>
            <w:r>
              <w:rPr>
                <w:b/>
                <w:spacing w:val="-2"/>
              </w:rPr>
              <w:t>areas</w:t>
            </w:r>
          </w:p>
        </w:tc>
      </w:tr>
      <w:tr w:rsidR="00C508F0" w14:paraId="6E698C77" w14:textId="77777777">
        <w:trPr>
          <w:trHeight w:val="520"/>
        </w:trPr>
        <w:tc>
          <w:tcPr>
            <w:tcW w:w="3893" w:type="dxa"/>
            <w:vMerge w:val="restart"/>
          </w:tcPr>
          <w:p w14:paraId="76C5BC55" w14:textId="77777777" w:rsidR="00C508F0" w:rsidRDefault="00000000">
            <w:pPr>
              <w:pStyle w:val="TableParagraph"/>
              <w:ind w:left="467" w:right="97" w:hanging="360"/>
            </w:pPr>
            <w:r>
              <w:t>1.</w:t>
            </w:r>
            <w:r>
              <w:rPr>
                <w:spacing w:val="80"/>
              </w:rPr>
              <w:t xml:space="preserve"> </w:t>
            </w:r>
            <w:r>
              <w:t>Identify and integrate gender sensitive</w:t>
            </w:r>
            <w:r>
              <w:rPr>
                <w:spacing w:val="-7"/>
              </w:rPr>
              <w:t xml:space="preserve"> </w:t>
            </w:r>
            <w:r>
              <w:t>features</w:t>
            </w:r>
            <w:r>
              <w:rPr>
                <w:spacing w:val="-6"/>
              </w:rPr>
              <w:t xml:space="preserve"> </w:t>
            </w:r>
            <w:r>
              <w:t>in</w:t>
            </w:r>
            <w:r>
              <w:rPr>
                <w:spacing w:val="-9"/>
              </w:rPr>
              <w:t xml:space="preserve"> </w:t>
            </w:r>
            <w:r>
              <w:t>the</w:t>
            </w:r>
            <w:r>
              <w:rPr>
                <w:spacing w:val="-9"/>
              </w:rPr>
              <w:t xml:space="preserve"> </w:t>
            </w:r>
            <w:r>
              <w:t>design</w:t>
            </w:r>
            <w:r>
              <w:rPr>
                <w:spacing w:val="-7"/>
              </w:rPr>
              <w:t xml:space="preserve"> </w:t>
            </w:r>
            <w:r>
              <w:t>of affordable and market housing and economic facilities</w:t>
            </w:r>
          </w:p>
        </w:tc>
        <w:tc>
          <w:tcPr>
            <w:tcW w:w="4860" w:type="dxa"/>
          </w:tcPr>
          <w:p w14:paraId="1AD6F0F5" w14:textId="5030EF97" w:rsidR="00C508F0" w:rsidRDefault="00000000">
            <w:pPr>
              <w:pStyle w:val="TableParagraph"/>
              <w:numPr>
                <w:ilvl w:val="0"/>
                <w:numId w:val="20"/>
              </w:numPr>
              <w:tabs>
                <w:tab w:val="left" w:pos="453"/>
              </w:tabs>
              <w:spacing w:line="252" w:lineRule="exact"/>
              <w:ind w:right="482"/>
            </w:pPr>
            <w:r>
              <w:t>Number</w:t>
            </w:r>
            <w:r>
              <w:rPr>
                <w:spacing w:val="-6"/>
              </w:rPr>
              <w:t xml:space="preserve"> </w:t>
            </w:r>
            <w:r>
              <w:t>of</w:t>
            </w:r>
            <w:r>
              <w:rPr>
                <w:spacing w:val="-8"/>
              </w:rPr>
              <w:t xml:space="preserve"> </w:t>
            </w:r>
            <w:r>
              <w:t>consultation</w:t>
            </w:r>
            <w:r>
              <w:rPr>
                <w:spacing w:val="-9"/>
              </w:rPr>
              <w:t xml:space="preserve"> </w:t>
            </w:r>
            <w:r>
              <w:t>meetings</w:t>
            </w:r>
            <w:r>
              <w:rPr>
                <w:spacing w:val="-9"/>
              </w:rPr>
              <w:t xml:space="preserve"> </w:t>
            </w:r>
            <w:r>
              <w:t>with</w:t>
            </w:r>
            <w:r>
              <w:rPr>
                <w:spacing w:val="-8"/>
              </w:rPr>
              <w:t xml:space="preserve"> </w:t>
            </w:r>
            <w:r>
              <w:t>at least 50% female participation</w:t>
            </w:r>
          </w:p>
        </w:tc>
        <w:tc>
          <w:tcPr>
            <w:tcW w:w="2431" w:type="dxa"/>
            <w:vMerge w:val="restart"/>
          </w:tcPr>
          <w:p w14:paraId="42E6A605" w14:textId="77777777" w:rsidR="00C508F0" w:rsidRDefault="00000000">
            <w:pPr>
              <w:pStyle w:val="TableParagraph"/>
              <w:numPr>
                <w:ilvl w:val="0"/>
                <w:numId w:val="19"/>
              </w:numPr>
              <w:tabs>
                <w:tab w:val="left" w:pos="452"/>
              </w:tabs>
              <w:spacing w:line="269" w:lineRule="exact"/>
              <w:ind w:left="452" w:hanging="268"/>
            </w:pPr>
            <w:r>
              <w:t>Executing</w:t>
            </w:r>
            <w:r>
              <w:rPr>
                <w:spacing w:val="-7"/>
              </w:rPr>
              <w:t xml:space="preserve"> </w:t>
            </w:r>
            <w:r>
              <w:rPr>
                <w:spacing w:val="-2"/>
              </w:rPr>
              <w:t>Agency</w:t>
            </w:r>
          </w:p>
          <w:p w14:paraId="257BDE71" w14:textId="77777777" w:rsidR="00C508F0" w:rsidRDefault="00000000">
            <w:pPr>
              <w:pStyle w:val="TableParagraph"/>
              <w:numPr>
                <w:ilvl w:val="0"/>
                <w:numId w:val="19"/>
              </w:numPr>
              <w:tabs>
                <w:tab w:val="left" w:pos="452"/>
              </w:tabs>
              <w:spacing w:line="268" w:lineRule="exact"/>
              <w:ind w:left="452" w:hanging="268"/>
            </w:pPr>
            <w:r>
              <w:t>Gender</w:t>
            </w:r>
            <w:r>
              <w:rPr>
                <w:spacing w:val="-4"/>
              </w:rPr>
              <w:t xml:space="preserve"> </w:t>
            </w:r>
            <w:r>
              <w:rPr>
                <w:spacing w:val="-2"/>
              </w:rPr>
              <w:t>specialist</w:t>
            </w:r>
          </w:p>
          <w:p w14:paraId="1C11599D" w14:textId="77777777" w:rsidR="00C508F0" w:rsidRDefault="00000000">
            <w:pPr>
              <w:pStyle w:val="TableParagraph"/>
              <w:numPr>
                <w:ilvl w:val="0"/>
                <w:numId w:val="19"/>
              </w:numPr>
              <w:tabs>
                <w:tab w:val="left" w:pos="453"/>
              </w:tabs>
              <w:ind w:right="288"/>
            </w:pPr>
            <w:r>
              <w:rPr>
                <w:spacing w:val="-2"/>
              </w:rPr>
              <w:t xml:space="preserve">Consultancy </w:t>
            </w:r>
            <w:r>
              <w:t>Service Provider for Community Engagement</w:t>
            </w:r>
            <w:r>
              <w:rPr>
                <w:spacing w:val="-16"/>
              </w:rPr>
              <w:t xml:space="preserve"> </w:t>
            </w:r>
            <w:r>
              <w:t xml:space="preserve">and </w:t>
            </w:r>
            <w:r>
              <w:rPr>
                <w:spacing w:val="-2"/>
              </w:rPr>
              <w:t>Development</w:t>
            </w:r>
          </w:p>
        </w:tc>
        <w:tc>
          <w:tcPr>
            <w:tcW w:w="1440" w:type="dxa"/>
          </w:tcPr>
          <w:p w14:paraId="60A7973A" w14:textId="77777777" w:rsidR="00C508F0" w:rsidRDefault="00C508F0">
            <w:pPr>
              <w:pStyle w:val="TableParagraph"/>
              <w:rPr>
                <w:rFonts w:ascii="Times New Roman"/>
                <w:sz w:val="20"/>
              </w:rPr>
            </w:pPr>
          </w:p>
        </w:tc>
        <w:tc>
          <w:tcPr>
            <w:tcW w:w="2172" w:type="dxa"/>
          </w:tcPr>
          <w:p w14:paraId="186178F2" w14:textId="77777777" w:rsidR="00C508F0" w:rsidRDefault="00C508F0">
            <w:pPr>
              <w:pStyle w:val="TableParagraph"/>
              <w:rPr>
                <w:rFonts w:ascii="Times New Roman"/>
                <w:sz w:val="20"/>
              </w:rPr>
            </w:pPr>
          </w:p>
        </w:tc>
      </w:tr>
      <w:tr w:rsidR="00C508F0" w14:paraId="2E0EDA5C" w14:textId="77777777">
        <w:trPr>
          <w:trHeight w:val="520"/>
        </w:trPr>
        <w:tc>
          <w:tcPr>
            <w:tcW w:w="3893" w:type="dxa"/>
            <w:vMerge/>
            <w:tcBorders>
              <w:top w:val="nil"/>
            </w:tcBorders>
          </w:tcPr>
          <w:p w14:paraId="623EA60B" w14:textId="77777777" w:rsidR="00C508F0" w:rsidRDefault="00C508F0">
            <w:pPr>
              <w:rPr>
                <w:sz w:val="2"/>
                <w:szCs w:val="2"/>
              </w:rPr>
            </w:pPr>
          </w:p>
        </w:tc>
        <w:tc>
          <w:tcPr>
            <w:tcW w:w="4860" w:type="dxa"/>
          </w:tcPr>
          <w:p w14:paraId="1874D4BB" w14:textId="21B24699" w:rsidR="00C508F0" w:rsidRDefault="00000000">
            <w:pPr>
              <w:pStyle w:val="TableParagraph"/>
              <w:numPr>
                <w:ilvl w:val="0"/>
                <w:numId w:val="18"/>
              </w:numPr>
              <w:tabs>
                <w:tab w:val="left" w:pos="453"/>
              </w:tabs>
              <w:spacing w:line="252" w:lineRule="exact"/>
              <w:ind w:right="784"/>
            </w:pPr>
            <w:r>
              <w:t>Number</w:t>
            </w:r>
            <w:r>
              <w:rPr>
                <w:spacing w:val="-8"/>
              </w:rPr>
              <w:t xml:space="preserve"> </w:t>
            </w:r>
            <w:r>
              <w:t>and</w:t>
            </w:r>
            <w:r>
              <w:rPr>
                <w:spacing w:val="-11"/>
              </w:rPr>
              <w:t xml:space="preserve"> </w:t>
            </w:r>
            <w:r>
              <w:t>type</w:t>
            </w:r>
            <w:r>
              <w:rPr>
                <w:spacing w:val="-10"/>
              </w:rPr>
              <w:t xml:space="preserve"> </w:t>
            </w:r>
            <w:r>
              <w:t>of</w:t>
            </w:r>
            <w:r>
              <w:rPr>
                <w:spacing w:val="-8"/>
              </w:rPr>
              <w:t xml:space="preserve"> </w:t>
            </w:r>
            <w:r>
              <w:t>gender-sensitive design features</w:t>
            </w:r>
          </w:p>
        </w:tc>
        <w:tc>
          <w:tcPr>
            <w:tcW w:w="2431" w:type="dxa"/>
            <w:vMerge/>
            <w:tcBorders>
              <w:top w:val="nil"/>
            </w:tcBorders>
          </w:tcPr>
          <w:p w14:paraId="5511D084" w14:textId="77777777" w:rsidR="00C508F0" w:rsidRDefault="00C508F0">
            <w:pPr>
              <w:rPr>
                <w:sz w:val="2"/>
                <w:szCs w:val="2"/>
              </w:rPr>
            </w:pPr>
          </w:p>
        </w:tc>
        <w:tc>
          <w:tcPr>
            <w:tcW w:w="1440" w:type="dxa"/>
          </w:tcPr>
          <w:p w14:paraId="277935D7" w14:textId="77777777" w:rsidR="00C508F0" w:rsidRDefault="00C508F0">
            <w:pPr>
              <w:pStyle w:val="TableParagraph"/>
              <w:rPr>
                <w:rFonts w:ascii="Times New Roman"/>
                <w:sz w:val="20"/>
              </w:rPr>
            </w:pPr>
          </w:p>
        </w:tc>
        <w:tc>
          <w:tcPr>
            <w:tcW w:w="2172" w:type="dxa"/>
          </w:tcPr>
          <w:p w14:paraId="7013436F" w14:textId="77777777" w:rsidR="00C508F0" w:rsidRDefault="00C508F0">
            <w:pPr>
              <w:pStyle w:val="TableParagraph"/>
              <w:rPr>
                <w:rFonts w:ascii="Times New Roman"/>
                <w:sz w:val="20"/>
              </w:rPr>
            </w:pPr>
          </w:p>
        </w:tc>
      </w:tr>
      <w:tr w:rsidR="00C508F0" w14:paraId="24470EA0" w14:textId="77777777">
        <w:trPr>
          <w:trHeight w:val="1012"/>
        </w:trPr>
        <w:tc>
          <w:tcPr>
            <w:tcW w:w="3893" w:type="dxa"/>
          </w:tcPr>
          <w:p w14:paraId="0ADBB798" w14:textId="131ED8F4" w:rsidR="00C508F0" w:rsidDel="00A3649C" w:rsidRDefault="00000000" w:rsidP="00A3649C">
            <w:pPr>
              <w:pStyle w:val="TableParagraph"/>
              <w:ind w:left="467" w:right="194" w:hanging="360"/>
              <w:rPr>
                <w:del w:id="5" w:author="Enkhjin Nergui" w:date="2024-06-19T14:01:00Z" w16du:dateUtc="2024-06-19T06:01:00Z"/>
              </w:rPr>
            </w:pPr>
            <w:r>
              <w:t>2.</w:t>
            </w:r>
            <w:r>
              <w:rPr>
                <w:spacing w:val="80"/>
              </w:rPr>
              <w:t xml:space="preserve"> </w:t>
            </w:r>
            <w:del w:id="6" w:author="Enkhjin Nergui" w:date="2024-06-19T14:01:00Z" w16du:dateUtc="2024-06-19T06:01:00Z">
              <w:r w:rsidDel="00A3649C">
                <w:delText>Ensure access to improved houses and utility services for vulnerable</w:delText>
              </w:r>
              <w:r w:rsidDel="00A3649C">
                <w:rPr>
                  <w:spacing w:val="-16"/>
                </w:rPr>
                <w:delText xml:space="preserve"> </w:delText>
              </w:r>
              <w:r w:rsidDel="00A3649C">
                <w:delText>households</w:delText>
              </w:r>
              <w:r w:rsidDel="00A3649C">
                <w:rPr>
                  <w:spacing w:val="-15"/>
                </w:rPr>
                <w:delText xml:space="preserve"> </w:delText>
              </w:r>
              <w:r w:rsidDel="00A3649C">
                <w:delText>including</w:delText>
              </w:r>
            </w:del>
          </w:p>
          <w:p w14:paraId="2A1EF03A" w14:textId="2EE3B006" w:rsidR="00C508F0" w:rsidRDefault="00000000" w:rsidP="00A3649C">
            <w:pPr>
              <w:pStyle w:val="TableParagraph"/>
              <w:ind w:left="467" w:right="194" w:hanging="360"/>
              <w:pPrChange w:id="7" w:author="Enkhjin Nergui" w:date="2024-06-19T14:01:00Z" w16du:dateUtc="2024-06-19T06:01:00Z">
                <w:pPr>
                  <w:pStyle w:val="TableParagraph"/>
                  <w:spacing w:line="234" w:lineRule="exact"/>
                  <w:ind w:left="467"/>
                </w:pPr>
              </w:pPrChange>
            </w:pPr>
            <w:del w:id="8" w:author="Enkhjin Nergui" w:date="2024-06-19T14:01:00Z" w16du:dateUtc="2024-06-19T06:01:00Z">
              <w:r w:rsidDel="00A3649C">
                <w:rPr>
                  <w:spacing w:val="-2"/>
                </w:rPr>
                <w:delText>female-headed</w:delText>
              </w:r>
            </w:del>
            <w:ins w:id="9" w:author="Enkhjin Nergui" w:date="2024-06-19T14:01:00Z" w16du:dateUtc="2024-06-19T06:01:00Z">
              <w:r w:rsidR="00A3649C">
                <w:rPr>
                  <w:spacing w:val="-2"/>
                </w:rPr>
                <w:t xml:space="preserve"> </w:t>
              </w:r>
              <w:r w:rsidR="00A3649C" w:rsidRPr="00D162E8">
                <w:rPr>
                  <w:color w:val="000000" w:themeColor="text1"/>
                  <w:sz w:val="19"/>
                  <w:szCs w:val="19"/>
                </w:rPr>
                <w:t xml:space="preserve">Ensure vulnerable households (including women-headed households with dependents) who voluntarily agree to participate in the project have access to improved housing and utility services in the </w:t>
              </w:r>
              <w:r w:rsidR="00A3649C" w:rsidRPr="00D162E8">
                <w:rPr>
                  <w:color w:val="000000" w:themeColor="text1"/>
                  <w:sz w:val="19"/>
                  <w:szCs w:val="19"/>
                </w:rPr>
                <w:lastRenderedPageBreak/>
                <w:t>Eco-district perimeter.</w:t>
              </w:r>
            </w:ins>
          </w:p>
        </w:tc>
        <w:tc>
          <w:tcPr>
            <w:tcW w:w="4860" w:type="dxa"/>
          </w:tcPr>
          <w:p w14:paraId="7FF2A8C6" w14:textId="5B6C1A65" w:rsidR="00C508F0" w:rsidRDefault="00000000">
            <w:pPr>
              <w:pStyle w:val="TableParagraph"/>
              <w:numPr>
                <w:ilvl w:val="0"/>
                <w:numId w:val="17"/>
              </w:numPr>
              <w:tabs>
                <w:tab w:val="left" w:pos="453"/>
              </w:tabs>
              <w:spacing w:before="4" w:line="237" w:lineRule="auto"/>
              <w:ind w:right="137"/>
              <w:jc w:val="both"/>
            </w:pPr>
            <w:del w:id="10" w:author="Enkhjin Nergui" w:date="2024-06-19T10:58:00Z" w16du:dateUtc="2024-06-19T02:58:00Z">
              <w:r w:rsidDel="00380AAA">
                <w:lastRenderedPageBreak/>
                <w:delText>At</w:delText>
              </w:r>
              <w:r w:rsidDel="00380AAA">
                <w:rPr>
                  <w:spacing w:val="-4"/>
                </w:rPr>
                <w:delText xml:space="preserve"> </w:delText>
              </w:r>
              <w:r w:rsidDel="00380AAA">
                <w:delText>least</w:delText>
              </w:r>
              <w:r w:rsidDel="00380AAA">
                <w:rPr>
                  <w:spacing w:val="-6"/>
                </w:rPr>
                <w:delText xml:space="preserve"> </w:delText>
              </w:r>
              <w:r w:rsidDel="00380AAA">
                <w:delText>30%</w:delText>
              </w:r>
              <w:r w:rsidDel="00380AAA">
                <w:rPr>
                  <w:spacing w:val="-7"/>
                </w:rPr>
                <w:delText xml:space="preserve"> </w:delText>
              </w:r>
              <w:r w:rsidDel="00380AAA">
                <w:delText>of</w:delText>
              </w:r>
              <w:r w:rsidDel="00380AAA">
                <w:rPr>
                  <w:spacing w:val="-4"/>
                </w:rPr>
                <w:delText xml:space="preserve"> </w:delText>
              </w:r>
              <w:r w:rsidDel="00380AAA">
                <w:delText>women-headed</w:delText>
              </w:r>
              <w:r w:rsidDel="00380AAA">
                <w:rPr>
                  <w:spacing w:val="-6"/>
                </w:rPr>
                <w:delText xml:space="preserve"> </w:delText>
              </w:r>
              <w:r w:rsidDel="00380AAA">
                <w:delText>households have</w:delText>
              </w:r>
              <w:r w:rsidDel="00380AAA">
                <w:rPr>
                  <w:spacing w:val="-6"/>
                </w:rPr>
                <w:delText xml:space="preserve"> </w:delText>
              </w:r>
              <w:r w:rsidDel="00380AAA">
                <w:delText>access</w:delText>
              </w:r>
              <w:r w:rsidDel="00380AAA">
                <w:rPr>
                  <w:spacing w:val="-5"/>
                </w:rPr>
                <w:delText xml:space="preserve"> </w:delText>
              </w:r>
              <w:r w:rsidDel="00380AAA">
                <w:delText>to</w:delText>
              </w:r>
              <w:r w:rsidDel="00380AAA">
                <w:rPr>
                  <w:spacing w:val="-8"/>
                </w:rPr>
                <w:delText xml:space="preserve"> </w:delText>
              </w:r>
              <w:r w:rsidDel="00380AAA">
                <w:delText>improved</w:delText>
              </w:r>
              <w:r w:rsidDel="00380AAA">
                <w:rPr>
                  <w:spacing w:val="-6"/>
                </w:rPr>
                <w:delText xml:space="preserve"> </w:delText>
              </w:r>
              <w:r w:rsidDel="00380AAA">
                <w:delText>housing</w:delText>
              </w:r>
              <w:r w:rsidDel="00380AAA">
                <w:rPr>
                  <w:spacing w:val="-6"/>
                </w:rPr>
                <w:delText xml:space="preserve"> </w:delText>
              </w:r>
              <w:r w:rsidDel="00380AAA">
                <w:delText>and</w:delText>
              </w:r>
              <w:r w:rsidDel="00380AAA">
                <w:rPr>
                  <w:spacing w:val="-8"/>
                </w:rPr>
                <w:delText xml:space="preserve"> </w:delText>
              </w:r>
              <w:r w:rsidDel="00380AAA">
                <w:delText xml:space="preserve">utility </w:delText>
              </w:r>
              <w:r w:rsidDel="00380AAA">
                <w:rPr>
                  <w:spacing w:val="-2"/>
                </w:rPr>
                <w:delText>services.</w:delText>
              </w:r>
            </w:del>
            <w:ins w:id="11" w:author="Enkhjin Nergui" w:date="2024-06-19T10:58:00Z" w16du:dateUtc="2024-06-19T02:58:00Z">
              <w:r w:rsidR="00380AAA">
                <w:rPr>
                  <w:spacing w:val="-2"/>
                </w:rPr>
                <w:t xml:space="preserve"> </w:t>
              </w:r>
            </w:ins>
            <w:ins w:id="12" w:author="Enkhjin Nergui" w:date="2024-06-19T14:02:00Z" w16du:dateUtc="2024-06-19T06:02:00Z">
              <w:r w:rsidR="00A3649C" w:rsidRPr="00D162E8">
                <w:rPr>
                  <w:color w:val="000000" w:themeColor="text1"/>
                  <w:sz w:val="19"/>
                  <w:szCs w:val="19"/>
                </w:rPr>
                <w:t xml:space="preserve">'Vulnerable' household selection criteria developed and applied to ensure their access to housing and livelihood </w:t>
              </w:r>
              <w:commentRangeStart w:id="13"/>
              <w:r w:rsidR="00A3649C" w:rsidRPr="00D162E8">
                <w:rPr>
                  <w:color w:val="000000" w:themeColor="text1"/>
                  <w:sz w:val="19"/>
                  <w:szCs w:val="19"/>
                </w:rPr>
                <w:t>benefits</w:t>
              </w:r>
            </w:ins>
            <w:commentRangeEnd w:id="13"/>
            <w:ins w:id="14" w:author="Enkhjin Nergui" w:date="2024-06-19T14:31:00Z" w16du:dateUtc="2024-06-19T06:31:00Z">
              <w:r w:rsidR="001D3ACB">
                <w:rPr>
                  <w:rStyle w:val="CommentReference"/>
                </w:rPr>
                <w:commentReference w:id="13"/>
              </w:r>
            </w:ins>
            <w:ins w:id="15" w:author="Enkhjin Nergui" w:date="2024-06-19T14:02:00Z" w16du:dateUtc="2024-06-19T06:02:00Z">
              <w:r w:rsidR="00A3649C" w:rsidRPr="00D162E8">
                <w:rPr>
                  <w:color w:val="000000" w:themeColor="text1"/>
                  <w:sz w:val="19"/>
                  <w:szCs w:val="19"/>
                </w:rPr>
                <w:t>.</w:t>
              </w:r>
            </w:ins>
          </w:p>
        </w:tc>
        <w:tc>
          <w:tcPr>
            <w:tcW w:w="2431" w:type="dxa"/>
            <w:vMerge/>
            <w:tcBorders>
              <w:top w:val="nil"/>
            </w:tcBorders>
          </w:tcPr>
          <w:p w14:paraId="1B41AD9E" w14:textId="77777777" w:rsidR="00C508F0" w:rsidRDefault="00C508F0">
            <w:pPr>
              <w:rPr>
                <w:sz w:val="2"/>
                <w:szCs w:val="2"/>
              </w:rPr>
            </w:pPr>
          </w:p>
        </w:tc>
        <w:tc>
          <w:tcPr>
            <w:tcW w:w="1440" w:type="dxa"/>
          </w:tcPr>
          <w:p w14:paraId="41AE3946" w14:textId="77777777" w:rsidR="00C508F0" w:rsidRDefault="00C508F0">
            <w:pPr>
              <w:pStyle w:val="TableParagraph"/>
              <w:rPr>
                <w:rFonts w:ascii="Times New Roman"/>
                <w:sz w:val="20"/>
              </w:rPr>
            </w:pPr>
          </w:p>
        </w:tc>
        <w:tc>
          <w:tcPr>
            <w:tcW w:w="2172" w:type="dxa"/>
          </w:tcPr>
          <w:p w14:paraId="53D81915" w14:textId="77777777" w:rsidR="00C508F0" w:rsidRDefault="00C508F0">
            <w:pPr>
              <w:pStyle w:val="TableParagraph"/>
              <w:rPr>
                <w:rFonts w:ascii="Times New Roman"/>
                <w:sz w:val="20"/>
              </w:rPr>
            </w:pPr>
          </w:p>
        </w:tc>
      </w:tr>
    </w:tbl>
    <w:p w14:paraId="5508DB5A" w14:textId="77777777" w:rsidR="00C508F0" w:rsidRDefault="00C508F0">
      <w:pPr>
        <w:pStyle w:val="BodyText"/>
        <w:spacing w:before="22"/>
        <w:rPr>
          <w:i/>
          <w:sz w:val="22"/>
        </w:rPr>
      </w:pPr>
    </w:p>
    <w:p w14:paraId="4FD3F39F" w14:textId="662797AB" w:rsidR="00C508F0" w:rsidRDefault="00A978DA">
      <w:pPr>
        <w:pStyle w:val="BodyText"/>
        <w:tabs>
          <w:tab w:val="left" w:pos="8956"/>
        </w:tabs>
        <w:ind w:left="338"/>
      </w:pPr>
      <w:r>
        <w:rPr>
          <w:noProof/>
        </w:rPr>
        <mc:AlternateContent>
          <mc:Choice Requires="wps">
            <w:drawing>
              <wp:anchor distT="0" distB="0" distL="0" distR="0" simplePos="0" relativeHeight="15730176" behindDoc="0" locked="0" layoutInCell="1" allowOverlap="1" wp14:anchorId="5104AA77" wp14:editId="14D262DE">
                <wp:simplePos x="0" y="0"/>
                <wp:positionH relativeFrom="page">
                  <wp:posOffset>755650</wp:posOffset>
                </wp:positionH>
                <wp:positionV relativeFrom="paragraph">
                  <wp:posOffset>-635</wp:posOffset>
                </wp:positionV>
                <wp:extent cx="76200" cy="233680"/>
                <wp:effectExtent l="0" t="0" r="0" b="0"/>
                <wp:wrapNone/>
                <wp:docPr id="1641947246" name="Freeform: 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0" cy="233680"/>
                        </a:xfrm>
                        <a:custGeom>
                          <a:avLst/>
                          <a:gdLst/>
                          <a:ahLst/>
                          <a:cxnLst/>
                          <a:rect l="l" t="t" r="r" b="b"/>
                          <a:pathLst>
                            <a:path w="76200" h="233679">
                              <a:moveTo>
                                <a:pt x="76200" y="0"/>
                              </a:moveTo>
                              <a:lnTo>
                                <a:pt x="0" y="0"/>
                              </a:lnTo>
                              <a:lnTo>
                                <a:pt x="0" y="117348"/>
                              </a:lnTo>
                              <a:lnTo>
                                <a:pt x="0" y="233172"/>
                              </a:lnTo>
                              <a:lnTo>
                                <a:pt x="76200" y="233172"/>
                              </a:lnTo>
                              <a:lnTo>
                                <a:pt x="76200" y="117348"/>
                              </a:lnTo>
                              <a:lnTo>
                                <a:pt x="76200" y="0"/>
                              </a:lnTo>
                              <a:close/>
                            </a:path>
                          </a:pathLst>
                        </a:custGeom>
                        <a:solidFill>
                          <a:srgbClr val="0F243E"/>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46ADC3E" id="Freeform: Shape 23" o:spid="_x0000_s1026" style="position:absolute;margin-left:59.5pt;margin-top:-.05pt;width:6pt;height:18.4pt;z-index:15730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6200,23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" path="m76200,l,,,117348,,233172r76200,l76200,117348,76200,xe" fillcolor="#0f243e" stroked="f">
                <v:path arrowok="t"/>
                <w10:wrap anchorx="page"/>
              </v:shape>
            </w:pict>
          </mc:Fallback>
        </mc:AlternateContent>
      </w:r>
      <w:r w:rsidR="00000000">
        <w:t>Draft</w:t>
      </w:r>
      <w:r w:rsidR="00000000">
        <w:rPr>
          <w:spacing w:val="-1"/>
        </w:rPr>
        <w:t xml:space="preserve"> </w:t>
      </w:r>
      <w:r w:rsidR="00000000">
        <w:t>Gender</w:t>
      </w:r>
      <w:r w:rsidR="00000000">
        <w:rPr>
          <w:spacing w:val="-5"/>
        </w:rPr>
        <w:t xml:space="preserve"> </w:t>
      </w:r>
      <w:r w:rsidR="00000000">
        <w:t>Action</w:t>
      </w:r>
      <w:r w:rsidR="00000000">
        <w:rPr>
          <w:spacing w:val="-5"/>
        </w:rPr>
        <w:t xml:space="preserve"> </w:t>
      </w:r>
      <w:r w:rsidR="00000000">
        <w:t>Plan</w:t>
      </w:r>
      <w:r w:rsidR="00000000">
        <w:rPr>
          <w:spacing w:val="-5"/>
        </w:rPr>
        <w:t xml:space="preserve"> </w:t>
      </w:r>
      <w:r w:rsidR="00000000">
        <w:t>/</w:t>
      </w:r>
      <w:r w:rsidR="00000000">
        <w:rPr>
          <w:spacing w:val="-1"/>
        </w:rPr>
        <w:t xml:space="preserve"> </w:t>
      </w:r>
      <w:r w:rsidR="00000000">
        <w:t>October</w:t>
      </w:r>
      <w:r w:rsidR="00000000">
        <w:rPr>
          <w:spacing w:val="40"/>
        </w:rPr>
        <w:t xml:space="preserve"> </w:t>
      </w:r>
      <w:r w:rsidR="00000000">
        <w:rPr>
          <w:spacing w:val="-4"/>
        </w:rPr>
        <w:t>2017</w:t>
      </w:r>
      <w:r w:rsidR="00000000">
        <w:tab/>
        <w:t>Page</w:t>
      </w:r>
      <w:r w:rsidR="00000000">
        <w:rPr>
          <w:spacing w:val="-4"/>
        </w:rPr>
        <w:t xml:space="preserve"> </w:t>
      </w:r>
      <w:r w:rsidR="00000000">
        <w:rPr>
          <w:spacing w:val="-5"/>
        </w:rPr>
        <w:t>12</w:t>
      </w:r>
    </w:p>
    <w:p w14:paraId="1135F222" w14:textId="77777777" w:rsidR="00C508F0" w:rsidRDefault="00C508F0">
      <w:pPr>
        <w:sectPr w:rsidR="00C508F0">
          <w:pgSz w:w="16850" w:h="11910" w:orient="landscape"/>
          <w:pgMar w:top="860" w:right="560" w:bottom="280" w:left="1080" w:header="720" w:footer="720" w:gutter="0"/>
          <w:cols w:space="720"/>
        </w:sectPr>
      </w:pPr>
    </w:p>
    <w:tbl>
      <w:tblPr>
        <w:tblW w:w="0" w:type="auto"/>
        <w:tblInd w:w="285" w:type="dxa"/>
        <w:tblBorders>
          <w:top w:val="single" w:sz="48" w:space="0" w:color="0F243E"/>
          <w:left w:val="single" w:sz="48" w:space="0" w:color="0F243E"/>
          <w:bottom w:val="single" w:sz="48" w:space="0" w:color="0F243E"/>
          <w:right w:val="single" w:sz="48" w:space="0" w:color="0F243E"/>
          <w:insideH w:val="single" w:sz="48" w:space="0" w:color="0F243E"/>
          <w:insideV w:val="single" w:sz="48" w:space="0" w:color="0F243E"/>
        </w:tblBorders>
        <w:tblLayout w:type="fixed"/>
        <w:tblCellMar>
          <w:left w:w="0" w:type="dxa"/>
          <w:right w:w="0" w:type="dxa"/>
        </w:tblCellMar>
        <w:tblLook w:val="01E0" w:firstRow="1" w:lastRow="1" w:firstColumn="1" w:lastColumn="1" w:noHBand="0" w:noVBand="0"/>
      </w:tblPr>
      <w:tblGrid>
        <w:gridCol w:w="3893"/>
        <w:gridCol w:w="4860"/>
        <w:gridCol w:w="2431"/>
        <w:gridCol w:w="1440"/>
        <w:gridCol w:w="2172"/>
      </w:tblGrid>
      <w:tr w:rsidR="00C508F0" w14:paraId="7899A565" w14:textId="77777777">
        <w:trPr>
          <w:trHeight w:val="290"/>
        </w:trPr>
        <w:tc>
          <w:tcPr>
            <w:tcW w:w="14796" w:type="dxa"/>
            <w:gridSpan w:val="5"/>
            <w:tcBorders>
              <w:top w:val="nil"/>
              <w:bottom w:val="single" w:sz="4" w:space="0" w:color="000000"/>
              <w:right w:val="nil"/>
            </w:tcBorders>
          </w:tcPr>
          <w:p w14:paraId="5D96ADE2" w14:textId="77777777" w:rsidR="00C508F0" w:rsidRDefault="00000000">
            <w:pPr>
              <w:pStyle w:val="TableParagraph"/>
              <w:spacing w:before="80"/>
              <w:ind w:left="112"/>
              <w:rPr>
                <w:sz w:val="16"/>
              </w:rPr>
            </w:pPr>
            <w:r>
              <w:rPr>
                <w:sz w:val="16"/>
              </w:rPr>
              <w:lastRenderedPageBreak/>
              <w:t>TA-9030-MON</w:t>
            </w:r>
            <w:r>
              <w:rPr>
                <w:spacing w:val="-7"/>
                <w:sz w:val="16"/>
              </w:rPr>
              <w:t xml:space="preserve"> </w:t>
            </w:r>
            <w:r>
              <w:rPr>
                <w:sz w:val="16"/>
              </w:rPr>
              <w:t>/</w:t>
            </w:r>
            <w:r>
              <w:rPr>
                <w:spacing w:val="-4"/>
                <w:sz w:val="16"/>
              </w:rPr>
              <w:t xml:space="preserve"> </w:t>
            </w:r>
            <w:r>
              <w:rPr>
                <w:sz w:val="16"/>
              </w:rPr>
              <w:t>Green</w:t>
            </w:r>
            <w:r>
              <w:rPr>
                <w:spacing w:val="-7"/>
                <w:sz w:val="16"/>
              </w:rPr>
              <w:t xml:space="preserve"> </w:t>
            </w:r>
            <w:r>
              <w:rPr>
                <w:sz w:val="16"/>
              </w:rPr>
              <w:t>Affordable</w:t>
            </w:r>
            <w:r>
              <w:rPr>
                <w:spacing w:val="-7"/>
                <w:sz w:val="16"/>
              </w:rPr>
              <w:t xml:space="preserve"> </w:t>
            </w:r>
            <w:r>
              <w:rPr>
                <w:sz w:val="16"/>
              </w:rPr>
              <w:t>Housing</w:t>
            </w:r>
            <w:r>
              <w:rPr>
                <w:spacing w:val="-5"/>
                <w:sz w:val="16"/>
              </w:rPr>
              <w:t xml:space="preserve"> </w:t>
            </w:r>
            <w:r>
              <w:rPr>
                <w:sz w:val="16"/>
              </w:rPr>
              <w:t>and</w:t>
            </w:r>
            <w:r>
              <w:rPr>
                <w:spacing w:val="-5"/>
                <w:sz w:val="16"/>
              </w:rPr>
              <w:t xml:space="preserve"> </w:t>
            </w:r>
            <w:r>
              <w:rPr>
                <w:sz w:val="16"/>
              </w:rPr>
              <w:t>Resilient</w:t>
            </w:r>
            <w:r>
              <w:rPr>
                <w:spacing w:val="-6"/>
                <w:sz w:val="16"/>
              </w:rPr>
              <w:t xml:space="preserve"> </w:t>
            </w:r>
            <w:r>
              <w:rPr>
                <w:sz w:val="16"/>
              </w:rPr>
              <w:t>Urban</w:t>
            </w:r>
            <w:r>
              <w:rPr>
                <w:spacing w:val="-4"/>
                <w:sz w:val="16"/>
              </w:rPr>
              <w:t xml:space="preserve"> </w:t>
            </w:r>
            <w:r>
              <w:rPr>
                <w:sz w:val="16"/>
              </w:rPr>
              <w:t>Renewal</w:t>
            </w:r>
            <w:r>
              <w:rPr>
                <w:spacing w:val="-4"/>
                <w:sz w:val="16"/>
              </w:rPr>
              <w:t xml:space="preserve"> </w:t>
            </w:r>
            <w:r>
              <w:rPr>
                <w:spacing w:val="-2"/>
                <w:sz w:val="16"/>
              </w:rPr>
              <w:t>Project</w:t>
            </w:r>
          </w:p>
        </w:tc>
      </w:tr>
      <w:tr w:rsidR="00C508F0" w14:paraId="598FA130" w14:textId="77777777">
        <w:trPr>
          <w:trHeight w:val="585"/>
        </w:trPr>
        <w:tc>
          <w:tcPr>
            <w:tcW w:w="3893" w:type="dxa"/>
            <w:tcBorders>
              <w:top w:val="single" w:sz="4" w:space="0" w:color="000000"/>
              <w:left w:val="single" w:sz="4" w:space="0" w:color="000000"/>
              <w:bottom w:val="single" w:sz="4" w:space="0" w:color="000000"/>
              <w:right w:val="single" w:sz="4" w:space="0" w:color="000000"/>
            </w:tcBorders>
            <w:shd w:val="clear" w:color="auto" w:fill="C6D9F1"/>
          </w:tcPr>
          <w:p w14:paraId="396AFBEB" w14:textId="77777777" w:rsidR="00C508F0" w:rsidRDefault="00000000">
            <w:pPr>
              <w:pStyle w:val="TableParagraph"/>
              <w:spacing w:before="81"/>
              <w:ind w:left="1120"/>
              <w:rPr>
                <w:b/>
              </w:rPr>
            </w:pPr>
            <w:r>
              <w:rPr>
                <w:b/>
              </w:rPr>
              <w:t>Proposed</w:t>
            </w:r>
            <w:r>
              <w:rPr>
                <w:b/>
                <w:spacing w:val="-3"/>
              </w:rPr>
              <w:t xml:space="preserve"> </w:t>
            </w:r>
            <w:r>
              <w:rPr>
                <w:b/>
                <w:spacing w:val="-2"/>
              </w:rPr>
              <w:t>Action</w:t>
            </w:r>
          </w:p>
        </w:tc>
        <w:tc>
          <w:tcPr>
            <w:tcW w:w="4860" w:type="dxa"/>
            <w:tcBorders>
              <w:top w:val="single" w:sz="4" w:space="0" w:color="000000"/>
              <w:left w:val="single" w:sz="4" w:space="0" w:color="000000"/>
              <w:bottom w:val="single" w:sz="4" w:space="0" w:color="000000"/>
              <w:right w:val="single" w:sz="4" w:space="0" w:color="000000"/>
            </w:tcBorders>
            <w:shd w:val="clear" w:color="auto" w:fill="C6D9F1"/>
          </w:tcPr>
          <w:p w14:paraId="584F3352" w14:textId="77777777" w:rsidR="00C508F0" w:rsidRDefault="00000000">
            <w:pPr>
              <w:pStyle w:val="TableParagraph"/>
              <w:spacing w:before="81"/>
              <w:ind w:left="122"/>
              <w:jc w:val="center"/>
              <w:rPr>
                <w:b/>
              </w:rPr>
            </w:pPr>
            <w:r>
              <w:rPr>
                <w:b/>
              </w:rPr>
              <w:t>Targets</w:t>
            </w:r>
            <w:r>
              <w:rPr>
                <w:b/>
                <w:spacing w:val="-4"/>
              </w:rPr>
              <w:t xml:space="preserve"> </w:t>
            </w:r>
            <w:r>
              <w:rPr>
                <w:b/>
              </w:rPr>
              <w:t>and</w:t>
            </w:r>
            <w:r>
              <w:rPr>
                <w:b/>
                <w:spacing w:val="-4"/>
              </w:rPr>
              <w:t xml:space="preserve"> </w:t>
            </w:r>
            <w:r>
              <w:rPr>
                <w:b/>
                <w:spacing w:val="-2"/>
              </w:rPr>
              <w:t>Indicators</w:t>
            </w:r>
          </w:p>
        </w:tc>
        <w:tc>
          <w:tcPr>
            <w:tcW w:w="2431" w:type="dxa"/>
            <w:tcBorders>
              <w:top w:val="single" w:sz="4" w:space="0" w:color="000000"/>
              <w:left w:val="single" w:sz="4" w:space="0" w:color="000000"/>
              <w:bottom w:val="single" w:sz="4" w:space="0" w:color="000000"/>
              <w:right w:val="single" w:sz="4" w:space="0" w:color="000000"/>
            </w:tcBorders>
            <w:shd w:val="clear" w:color="auto" w:fill="C6D9F1"/>
          </w:tcPr>
          <w:p w14:paraId="7170BF88" w14:textId="77777777" w:rsidR="00C508F0" w:rsidRDefault="00000000">
            <w:pPr>
              <w:pStyle w:val="TableParagraph"/>
              <w:spacing w:before="61" w:line="252" w:lineRule="exact"/>
              <w:ind w:left="162" w:right="85"/>
              <w:rPr>
                <w:b/>
              </w:rPr>
            </w:pPr>
            <w:r>
              <w:rPr>
                <w:b/>
                <w:spacing w:val="-2"/>
              </w:rPr>
              <w:t>Responsible Agencies</w:t>
            </w:r>
          </w:p>
        </w:tc>
        <w:tc>
          <w:tcPr>
            <w:tcW w:w="1440" w:type="dxa"/>
            <w:tcBorders>
              <w:top w:val="single" w:sz="4" w:space="0" w:color="000000"/>
              <w:left w:val="single" w:sz="4" w:space="0" w:color="000000"/>
              <w:bottom w:val="single" w:sz="4" w:space="0" w:color="000000"/>
              <w:right w:val="single" w:sz="4" w:space="0" w:color="000000"/>
            </w:tcBorders>
            <w:shd w:val="clear" w:color="auto" w:fill="C6D9F1"/>
          </w:tcPr>
          <w:p w14:paraId="0D70B015" w14:textId="77777777" w:rsidR="00C508F0" w:rsidRDefault="00000000">
            <w:pPr>
              <w:pStyle w:val="TableParagraph"/>
              <w:spacing w:before="81"/>
              <w:ind w:left="160"/>
              <w:rPr>
                <w:b/>
              </w:rPr>
            </w:pPr>
            <w:r>
              <w:rPr>
                <w:b/>
                <w:spacing w:val="-2"/>
              </w:rPr>
              <w:t>Timeline</w:t>
            </w:r>
          </w:p>
        </w:tc>
        <w:tc>
          <w:tcPr>
            <w:tcW w:w="2172" w:type="dxa"/>
            <w:tcBorders>
              <w:top w:val="single" w:sz="4" w:space="0" w:color="000000"/>
              <w:left w:val="single" w:sz="4" w:space="0" w:color="000000"/>
              <w:bottom w:val="single" w:sz="4" w:space="0" w:color="000000"/>
              <w:right w:val="single" w:sz="4" w:space="0" w:color="000000"/>
            </w:tcBorders>
            <w:shd w:val="clear" w:color="auto" w:fill="C6D9F1"/>
          </w:tcPr>
          <w:p w14:paraId="371FC9DB" w14:textId="77777777" w:rsidR="00C508F0" w:rsidRDefault="00000000">
            <w:pPr>
              <w:pStyle w:val="TableParagraph"/>
              <w:spacing w:before="81"/>
              <w:ind w:left="261"/>
              <w:rPr>
                <w:b/>
              </w:rPr>
            </w:pPr>
            <w:r>
              <w:rPr>
                <w:b/>
              </w:rPr>
              <w:t>Budget</w:t>
            </w:r>
            <w:r>
              <w:rPr>
                <w:b/>
                <w:spacing w:val="-5"/>
              </w:rPr>
              <w:t xml:space="preserve"> </w:t>
            </w:r>
            <w:r>
              <w:rPr>
                <w:b/>
              </w:rPr>
              <w:t>and</w:t>
            </w:r>
            <w:r>
              <w:rPr>
                <w:b/>
                <w:spacing w:val="-3"/>
              </w:rPr>
              <w:t xml:space="preserve"> </w:t>
            </w:r>
            <w:r>
              <w:rPr>
                <w:b/>
                <w:spacing w:val="-4"/>
              </w:rPr>
              <w:t>Cost</w:t>
            </w:r>
          </w:p>
        </w:tc>
      </w:tr>
      <w:tr w:rsidR="00C508F0" w14:paraId="1AFCAF20" w14:textId="77777777">
        <w:trPr>
          <w:trHeight w:val="760"/>
        </w:trPr>
        <w:tc>
          <w:tcPr>
            <w:tcW w:w="3893" w:type="dxa"/>
            <w:tcBorders>
              <w:top w:val="single" w:sz="4" w:space="0" w:color="000000"/>
              <w:left w:val="single" w:sz="4" w:space="0" w:color="000000"/>
              <w:bottom w:val="single" w:sz="4" w:space="0" w:color="000000"/>
              <w:right w:val="single" w:sz="4" w:space="0" w:color="000000"/>
            </w:tcBorders>
          </w:tcPr>
          <w:p w14:paraId="762784FA" w14:textId="77777777" w:rsidR="00C508F0" w:rsidRDefault="00000000">
            <w:pPr>
              <w:pStyle w:val="TableParagraph"/>
              <w:spacing w:line="252" w:lineRule="exact"/>
              <w:ind w:left="523" w:right="194" w:hanging="360"/>
            </w:pPr>
            <w:r>
              <w:rPr>
                <w:b/>
              </w:rPr>
              <w:t>3.</w:t>
            </w:r>
            <w:r>
              <w:rPr>
                <w:b/>
                <w:spacing w:val="80"/>
              </w:rPr>
              <w:t xml:space="preserve"> </w:t>
            </w:r>
            <w:r>
              <w:t>Conduct a gender sensitive training</w:t>
            </w:r>
            <w:r>
              <w:rPr>
                <w:spacing w:val="-13"/>
              </w:rPr>
              <w:t xml:space="preserve"> </w:t>
            </w:r>
            <w:r>
              <w:t>needs</w:t>
            </w:r>
            <w:r>
              <w:rPr>
                <w:spacing w:val="-15"/>
              </w:rPr>
              <w:t xml:space="preserve"> </w:t>
            </w:r>
            <w:r>
              <w:t>assessment</w:t>
            </w:r>
            <w:r>
              <w:rPr>
                <w:spacing w:val="-12"/>
              </w:rPr>
              <w:t xml:space="preserve"> </w:t>
            </w:r>
            <w:r>
              <w:t>of impacted households</w:t>
            </w:r>
          </w:p>
        </w:tc>
        <w:tc>
          <w:tcPr>
            <w:tcW w:w="4860" w:type="dxa"/>
            <w:tcBorders>
              <w:top w:val="single" w:sz="4" w:space="0" w:color="000000"/>
              <w:left w:val="single" w:sz="4" w:space="0" w:color="000000"/>
              <w:bottom w:val="single" w:sz="4" w:space="0" w:color="000000"/>
              <w:right w:val="single" w:sz="4" w:space="0" w:color="000000"/>
            </w:tcBorders>
          </w:tcPr>
          <w:p w14:paraId="65256327" w14:textId="791C36A0" w:rsidR="00C508F0" w:rsidRDefault="00000000">
            <w:pPr>
              <w:pStyle w:val="TableParagraph"/>
              <w:numPr>
                <w:ilvl w:val="0"/>
                <w:numId w:val="16"/>
              </w:numPr>
              <w:tabs>
                <w:tab w:val="left" w:pos="508"/>
              </w:tabs>
              <w:spacing w:before="4" w:line="237" w:lineRule="auto"/>
              <w:ind w:right="166"/>
            </w:pPr>
            <w:r>
              <w:t>100%</w:t>
            </w:r>
            <w:r>
              <w:rPr>
                <w:spacing w:val="-4"/>
              </w:rPr>
              <w:t xml:space="preserve"> </w:t>
            </w:r>
            <w:r>
              <w:t>of</w:t>
            </w:r>
            <w:r>
              <w:rPr>
                <w:spacing w:val="-3"/>
              </w:rPr>
              <w:t xml:space="preserve"> </w:t>
            </w:r>
            <w:r>
              <w:t>women</w:t>
            </w:r>
            <w:r>
              <w:rPr>
                <w:spacing w:val="-5"/>
              </w:rPr>
              <w:t xml:space="preserve"> </w:t>
            </w:r>
            <w:r>
              <w:t>head</w:t>
            </w:r>
            <w:r>
              <w:rPr>
                <w:spacing w:val="-7"/>
              </w:rPr>
              <w:t xml:space="preserve"> </w:t>
            </w:r>
            <w:r>
              <w:t>will</w:t>
            </w:r>
            <w:r>
              <w:rPr>
                <w:spacing w:val="-5"/>
              </w:rPr>
              <w:t xml:space="preserve"> </w:t>
            </w:r>
            <w:r>
              <w:t>participate</w:t>
            </w:r>
            <w:r>
              <w:rPr>
                <w:spacing w:val="-7"/>
              </w:rPr>
              <w:t xml:space="preserve"> </w:t>
            </w:r>
            <w:r>
              <w:t>in</w:t>
            </w:r>
            <w:r>
              <w:rPr>
                <w:spacing w:val="-5"/>
              </w:rPr>
              <w:t xml:space="preserve"> </w:t>
            </w:r>
            <w:r>
              <w:t xml:space="preserve">the </w:t>
            </w:r>
            <w:r>
              <w:rPr>
                <w:spacing w:val="-2"/>
              </w:rPr>
              <w:t>assessment</w:t>
            </w:r>
          </w:p>
        </w:tc>
        <w:tc>
          <w:tcPr>
            <w:tcW w:w="2431" w:type="dxa"/>
            <w:vMerge w:val="restart"/>
            <w:tcBorders>
              <w:top w:val="single" w:sz="4" w:space="0" w:color="000000"/>
              <w:left w:val="single" w:sz="4" w:space="0" w:color="000000"/>
              <w:bottom w:val="single" w:sz="4" w:space="0" w:color="000000"/>
              <w:right w:val="single" w:sz="4" w:space="0" w:color="000000"/>
            </w:tcBorders>
          </w:tcPr>
          <w:p w14:paraId="6659C494" w14:textId="77777777" w:rsidR="00C508F0" w:rsidRDefault="00000000">
            <w:pPr>
              <w:pStyle w:val="TableParagraph"/>
              <w:numPr>
                <w:ilvl w:val="0"/>
                <w:numId w:val="15"/>
              </w:numPr>
              <w:tabs>
                <w:tab w:val="left" w:pos="508"/>
              </w:tabs>
              <w:spacing w:before="2"/>
              <w:ind w:right="299"/>
            </w:pPr>
            <w:r>
              <w:rPr>
                <w:spacing w:val="-2"/>
              </w:rPr>
              <w:t xml:space="preserve">Consultancy </w:t>
            </w:r>
            <w:r>
              <w:t>Service</w:t>
            </w:r>
            <w:r>
              <w:rPr>
                <w:spacing w:val="-16"/>
              </w:rPr>
              <w:t xml:space="preserve"> </w:t>
            </w:r>
            <w:r>
              <w:t xml:space="preserve">Provider for Detailed </w:t>
            </w:r>
            <w:r>
              <w:rPr>
                <w:spacing w:val="-2"/>
              </w:rPr>
              <w:t>Design Development</w:t>
            </w:r>
          </w:p>
          <w:p w14:paraId="1CD753CF" w14:textId="77777777" w:rsidR="00C508F0" w:rsidRDefault="00000000">
            <w:pPr>
              <w:pStyle w:val="TableParagraph"/>
              <w:numPr>
                <w:ilvl w:val="0"/>
                <w:numId w:val="15"/>
              </w:numPr>
              <w:tabs>
                <w:tab w:val="left" w:pos="508"/>
              </w:tabs>
              <w:ind w:right="296"/>
            </w:pPr>
            <w:r>
              <w:rPr>
                <w:spacing w:val="-2"/>
              </w:rPr>
              <w:t xml:space="preserve">Consultancy </w:t>
            </w:r>
            <w:r>
              <w:t>Service</w:t>
            </w:r>
            <w:r>
              <w:rPr>
                <w:spacing w:val="-16"/>
              </w:rPr>
              <w:t xml:space="preserve"> </w:t>
            </w:r>
            <w:r>
              <w:t>Provider for</w:t>
            </w:r>
            <w:r>
              <w:rPr>
                <w:spacing w:val="-16"/>
              </w:rPr>
              <w:t xml:space="preserve"> </w:t>
            </w:r>
            <w:r>
              <w:t xml:space="preserve">Development </w:t>
            </w:r>
            <w:r>
              <w:rPr>
                <w:spacing w:val="-2"/>
              </w:rPr>
              <w:t>activities</w:t>
            </w:r>
          </w:p>
        </w:tc>
        <w:tc>
          <w:tcPr>
            <w:tcW w:w="1440" w:type="dxa"/>
            <w:tcBorders>
              <w:top w:val="single" w:sz="4" w:space="0" w:color="000000"/>
              <w:left w:val="single" w:sz="4" w:space="0" w:color="000000"/>
              <w:bottom w:val="single" w:sz="4" w:space="0" w:color="000000"/>
              <w:right w:val="single" w:sz="4" w:space="0" w:color="000000"/>
            </w:tcBorders>
          </w:tcPr>
          <w:p w14:paraId="0BB6F136" w14:textId="77777777" w:rsidR="00C508F0" w:rsidRDefault="00C508F0">
            <w:pPr>
              <w:pStyle w:val="TableParagraph"/>
              <w:rPr>
                <w:rFonts w:ascii="Times New Roman"/>
                <w:sz w:val="20"/>
              </w:rPr>
            </w:pPr>
          </w:p>
        </w:tc>
        <w:tc>
          <w:tcPr>
            <w:tcW w:w="2172" w:type="dxa"/>
            <w:tcBorders>
              <w:top w:val="single" w:sz="4" w:space="0" w:color="000000"/>
              <w:left w:val="single" w:sz="4" w:space="0" w:color="000000"/>
              <w:bottom w:val="single" w:sz="4" w:space="0" w:color="000000"/>
              <w:right w:val="single" w:sz="4" w:space="0" w:color="000000"/>
            </w:tcBorders>
          </w:tcPr>
          <w:p w14:paraId="04506343" w14:textId="77777777" w:rsidR="00C508F0" w:rsidRDefault="00C508F0">
            <w:pPr>
              <w:pStyle w:val="TableParagraph"/>
              <w:rPr>
                <w:rFonts w:ascii="Times New Roman"/>
                <w:sz w:val="20"/>
              </w:rPr>
            </w:pPr>
          </w:p>
        </w:tc>
      </w:tr>
      <w:tr w:rsidR="00C508F0" w14:paraId="2BF3E2A3" w14:textId="77777777">
        <w:trPr>
          <w:trHeight w:val="1012"/>
        </w:trPr>
        <w:tc>
          <w:tcPr>
            <w:tcW w:w="3893" w:type="dxa"/>
            <w:tcBorders>
              <w:top w:val="single" w:sz="4" w:space="0" w:color="000000"/>
              <w:left w:val="single" w:sz="4" w:space="0" w:color="000000"/>
              <w:bottom w:val="single" w:sz="4" w:space="0" w:color="000000"/>
              <w:right w:val="single" w:sz="4" w:space="0" w:color="000000"/>
            </w:tcBorders>
          </w:tcPr>
          <w:p w14:paraId="6AD7116D" w14:textId="77777777" w:rsidR="00C508F0" w:rsidRDefault="00000000">
            <w:pPr>
              <w:pStyle w:val="TableParagraph"/>
              <w:ind w:left="522" w:hanging="360"/>
            </w:pPr>
            <w:r>
              <w:t>4.</w:t>
            </w:r>
            <w:r>
              <w:rPr>
                <w:spacing w:val="80"/>
              </w:rPr>
              <w:t xml:space="preserve"> </w:t>
            </w:r>
            <w:r>
              <w:t>Implement gender sensitive support activities for start-up businesses</w:t>
            </w:r>
            <w:r>
              <w:rPr>
                <w:spacing w:val="-12"/>
              </w:rPr>
              <w:t xml:space="preserve"> </w:t>
            </w:r>
            <w:r>
              <w:t>and</w:t>
            </w:r>
            <w:r>
              <w:rPr>
                <w:spacing w:val="-13"/>
              </w:rPr>
              <w:t xml:space="preserve"> </w:t>
            </w:r>
            <w:r>
              <w:t>households</w:t>
            </w:r>
            <w:r>
              <w:rPr>
                <w:spacing w:val="-12"/>
              </w:rPr>
              <w:t xml:space="preserve"> </w:t>
            </w:r>
            <w:r>
              <w:t>to</w:t>
            </w:r>
          </w:p>
          <w:p w14:paraId="57C46248" w14:textId="77777777" w:rsidR="00C508F0" w:rsidRDefault="00000000">
            <w:pPr>
              <w:pStyle w:val="TableParagraph"/>
              <w:spacing w:line="234" w:lineRule="exact"/>
              <w:ind w:left="523"/>
            </w:pPr>
            <w:r>
              <w:t>improve</w:t>
            </w:r>
            <w:r>
              <w:rPr>
                <w:spacing w:val="-6"/>
              </w:rPr>
              <w:t xml:space="preserve"> </w:t>
            </w:r>
            <w:r>
              <w:t>their</w:t>
            </w:r>
            <w:r>
              <w:rPr>
                <w:spacing w:val="-5"/>
              </w:rPr>
              <w:t xml:space="preserve"> </w:t>
            </w:r>
            <w:r>
              <w:rPr>
                <w:spacing w:val="-2"/>
              </w:rPr>
              <w:t>capacities</w:t>
            </w:r>
          </w:p>
        </w:tc>
        <w:tc>
          <w:tcPr>
            <w:tcW w:w="4860" w:type="dxa"/>
            <w:tcBorders>
              <w:top w:val="single" w:sz="4" w:space="0" w:color="000000"/>
              <w:left w:val="single" w:sz="4" w:space="0" w:color="000000"/>
              <w:bottom w:val="single" w:sz="4" w:space="0" w:color="000000"/>
              <w:right w:val="single" w:sz="4" w:space="0" w:color="000000"/>
            </w:tcBorders>
          </w:tcPr>
          <w:p w14:paraId="23FB3C59" w14:textId="6507EC83" w:rsidR="00C508F0" w:rsidRDefault="00000000">
            <w:pPr>
              <w:pStyle w:val="TableParagraph"/>
              <w:numPr>
                <w:ilvl w:val="0"/>
                <w:numId w:val="14"/>
              </w:numPr>
              <w:tabs>
                <w:tab w:val="left" w:pos="508"/>
              </w:tabs>
              <w:spacing w:before="4" w:line="237" w:lineRule="auto"/>
              <w:ind w:right="44"/>
            </w:pPr>
            <w:r>
              <w:t>At least 30% of women-led start-up businesses</w:t>
            </w:r>
            <w:r>
              <w:rPr>
                <w:spacing w:val="-12"/>
              </w:rPr>
              <w:t xml:space="preserve"> </w:t>
            </w:r>
            <w:r>
              <w:t>and</w:t>
            </w:r>
            <w:r>
              <w:rPr>
                <w:spacing w:val="-12"/>
              </w:rPr>
              <w:t xml:space="preserve"> </w:t>
            </w:r>
            <w:r>
              <w:t>women-headed</w:t>
            </w:r>
            <w:r>
              <w:rPr>
                <w:spacing w:val="-12"/>
              </w:rPr>
              <w:t xml:space="preserve"> </w:t>
            </w:r>
            <w:r>
              <w:t>households will get a relevant training</w:t>
            </w:r>
          </w:p>
        </w:tc>
        <w:tc>
          <w:tcPr>
            <w:tcW w:w="2431" w:type="dxa"/>
            <w:vMerge/>
            <w:tcBorders>
              <w:top w:val="nil"/>
              <w:left w:val="single" w:sz="4" w:space="0" w:color="000000"/>
              <w:bottom w:val="single" w:sz="4" w:space="0" w:color="000000"/>
              <w:right w:val="single" w:sz="4" w:space="0" w:color="000000"/>
            </w:tcBorders>
          </w:tcPr>
          <w:p w14:paraId="7846F427" w14:textId="77777777" w:rsidR="00C508F0" w:rsidRDefault="00C508F0">
            <w:pPr>
              <w:rPr>
                <w:sz w:val="2"/>
                <w:szCs w:val="2"/>
              </w:rPr>
            </w:pPr>
          </w:p>
        </w:tc>
        <w:tc>
          <w:tcPr>
            <w:tcW w:w="1440" w:type="dxa"/>
            <w:tcBorders>
              <w:top w:val="single" w:sz="4" w:space="0" w:color="000000"/>
              <w:left w:val="single" w:sz="4" w:space="0" w:color="000000"/>
              <w:bottom w:val="single" w:sz="4" w:space="0" w:color="000000"/>
              <w:right w:val="single" w:sz="4" w:space="0" w:color="000000"/>
            </w:tcBorders>
          </w:tcPr>
          <w:p w14:paraId="5511637E" w14:textId="77777777" w:rsidR="00C508F0" w:rsidRDefault="00C508F0">
            <w:pPr>
              <w:pStyle w:val="TableParagraph"/>
              <w:rPr>
                <w:rFonts w:ascii="Times New Roman"/>
                <w:sz w:val="20"/>
              </w:rPr>
            </w:pPr>
          </w:p>
        </w:tc>
        <w:tc>
          <w:tcPr>
            <w:tcW w:w="2172" w:type="dxa"/>
            <w:tcBorders>
              <w:top w:val="single" w:sz="4" w:space="0" w:color="000000"/>
              <w:left w:val="single" w:sz="4" w:space="0" w:color="000000"/>
              <w:bottom w:val="single" w:sz="4" w:space="0" w:color="000000"/>
              <w:right w:val="single" w:sz="4" w:space="0" w:color="000000"/>
            </w:tcBorders>
          </w:tcPr>
          <w:p w14:paraId="1722C533" w14:textId="77777777" w:rsidR="00C508F0" w:rsidRDefault="00C508F0">
            <w:pPr>
              <w:pStyle w:val="TableParagraph"/>
              <w:rPr>
                <w:rFonts w:ascii="Times New Roman"/>
                <w:sz w:val="20"/>
              </w:rPr>
            </w:pPr>
          </w:p>
        </w:tc>
      </w:tr>
      <w:tr w:rsidR="00C508F0" w14:paraId="77252F05" w14:textId="77777777">
        <w:trPr>
          <w:trHeight w:val="1278"/>
        </w:trPr>
        <w:tc>
          <w:tcPr>
            <w:tcW w:w="3893" w:type="dxa"/>
            <w:tcBorders>
              <w:top w:val="single" w:sz="4" w:space="0" w:color="000000"/>
              <w:left w:val="single" w:sz="4" w:space="0" w:color="000000"/>
              <w:bottom w:val="single" w:sz="4" w:space="0" w:color="000000"/>
              <w:right w:val="single" w:sz="4" w:space="0" w:color="000000"/>
            </w:tcBorders>
          </w:tcPr>
          <w:p w14:paraId="464A4807" w14:textId="77777777" w:rsidR="00C508F0" w:rsidRDefault="00000000">
            <w:pPr>
              <w:pStyle w:val="TableParagraph"/>
              <w:ind w:left="523" w:right="194" w:hanging="360"/>
            </w:pPr>
            <w:r>
              <w:t>5.</w:t>
            </w:r>
            <w:r>
              <w:rPr>
                <w:spacing w:val="80"/>
              </w:rPr>
              <w:t xml:space="preserve"> </w:t>
            </w:r>
            <w:r>
              <w:t>Employment and income generation</w:t>
            </w:r>
            <w:r>
              <w:rPr>
                <w:spacing w:val="-7"/>
              </w:rPr>
              <w:t xml:space="preserve"> </w:t>
            </w:r>
            <w:r>
              <w:t>activities</w:t>
            </w:r>
            <w:r>
              <w:rPr>
                <w:spacing w:val="-7"/>
              </w:rPr>
              <w:t xml:space="preserve"> </w:t>
            </w:r>
            <w:r>
              <w:t>during project</w:t>
            </w:r>
            <w:r>
              <w:rPr>
                <w:spacing w:val="-16"/>
              </w:rPr>
              <w:t xml:space="preserve"> </w:t>
            </w:r>
            <w:r>
              <w:t>implementation</w:t>
            </w:r>
            <w:r>
              <w:rPr>
                <w:spacing w:val="-15"/>
              </w:rPr>
              <w:t xml:space="preserve"> </w:t>
            </w:r>
            <w:r>
              <w:t xml:space="preserve">and </w:t>
            </w:r>
            <w:r>
              <w:rPr>
                <w:spacing w:val="-2"/>
              </w:rPr>
              <w:t>operation</w:t>
            </w:r>
          </w:p>
        </w:tc>
        <w:tc>
          <w:tcPr>
            <w:tcW w:w="4860" w:type="dxa"/>
            <w:tcBorders>
              <w:top w:val="single" w:sz="4" w:space="0" w:color="000000"/>
              <w:left w:val="single" w:sz="4" w:space="0" w:color="000000"/>
              <w:bottom w:val="single" w:sz="4" w:space="0" w:color="000000"/>
              <w:right w:val="single" w:sz="4" w:space="0" w:color="000000"/>
            </w:tcBorders>
          </w:tcPr>
          <w:p w14:paraId="2ABA12F4" w14:textId="55E00978" w:rsidR="00C508F0" w:rsidRDefault="00000000">
            <w:pPr>
              <w:pStyle w:val="TableParagraph"/>
              <w:numPr>
                <w:ilvl w:val="0"/>
                <w:numId w:val="13"/>
              </w:numPr>
              <w:tabs>
                <w:tab w:val="left" w:pos="508"/>
              </w:tabs>
              <w:ind w:right="205"/>
            </w:pPr>
            <w:r>
              <w:t>xx person-months of employment opportunities created during project construction</w:t>
            </w:r>
            <w:r>
              <w:rPr>
                <w:spacing w:val="-5"/>
              </w:rPr>
              <w:t xml:space="preserve"> </w:t>
            </w:r>
            <w:r>
              <w:t>and</w:t>
            </w:r>
            <w:r>
              <w:rPr>
                <w:spacing w:val="-7"/>
              </w:rPr>
              <w:t xml:space="preserve"> </w:t>
            </w:r>
            <w:r>
              <w:t>xx</w:t>
            </w:r>
            <w:r>
              <w:rPr>
                <w:spacing w:val="-7"/>
              </w:rPr>
              <w:t xml:space="preserve"> </w:t>
            </w:r>
            <w:r>
              <w:t>person-month/year</w:t>
            </w:r>
            <w:r>
              <w:rPr>
                <w:spacing w:val="-6"/>
              </w:rPr>
              <w:t xml:space="preserve"> </w:t>
            </w:r>
            <w:r>
              <w:t>for O&amp;M</w:t>
            </w:r>
            <w:r>
              <w:rPr>
                <w:spacing w:val="-7"/>
              </w:rPr>
              <w:t xml:space="preserve"> </w:t>
            </w:r>
            <w:r>
              <w:t>of</w:t>
            </w:r>
            <w:r>
              <w:rPr>
                <w:spacing w:val="-5"/>
              </w:rPr>
              <w:t xml:space="preserve"> </w:t>
            </w:r>
            <w:r>
              <w:t>facilities</w:t>
            </w:r>
            <w:r>
              <w:rPr>
                <w:spacing w:val="-3"/>
              </w:rPr>
              <w:t xml:space="preserve"> </w:t>
            </w:r>
            <w:r>
              <w:t>and</w:t>
            </w:r>
            <w:r>
              <w:rPr>
                <w:spacing w:val="-6"/>
              </w:rPr>
              <w:t xml:space="preserve"> </w:t>
            </w:r>
            <w:r>
              <w:t>infrastructure</w:t>
            </w:r>
            <w:r>
              <w:rPr>
                <w:spacing w:val="-6"/>
              </w:rPr>
              <w:t xml:space="preserve"> </w:t>
            </w:r>
            <w:r>
              <w:t>built,</w:t>
            </w:r>
            <w:r>
              <w:rPr>
                <w:spacing w:val="-4"/>
              </w:rPr>
              <w:t xml:space="preserve"> </w:t>
            </w:r>
            <w:r>
              <w:rPr>
                <w:spacing w:val="-5"/>
              </w:rPr>
              <w:t>of</w:t>
            </w:r>
          </w:p>
          <w:p w14:paraId="3F75EF63" w14:textId="4A832E87" w:rsidR="00C508F0" w:rsidRDefault="00000000">
            <w:pPr>
              <w:pStyle w:val="TableParagraph"/>
              <w:spacing w:line="231" w:lineRule="exact"/>
              <w:ind w:left="508"/>
            </w:pPr>
            <w:r>
              <w:t>which</w:t>
            </w:r>
            <w:r>
              <w:rPr>
                <w:spacing w:val="-5"/>
              </w:rPr>
              <w:t xml:space="preserve"> </w:t>
            </w:r>
            <w:r>
              <w:t>30%</w:t>
            </w:r>
            <w:r>
              <w:rPr>
                <w:spacing w:val="-4"/>
              </w:rPr>
              <w:t xml:space="preserve"> </w:t>
            </w:r>
            <w:r>
              <w:t>are</w:t>
            </w:r>
            <w:r>
              <w:rPr>
                <w:spacing w:val="-5"/>
              </w:rPr>
              <w:t xml:space="preserve"> </w:t>
            </w:r>
            <w:r>
              <w:t>women</w:t>
            </w:r>
            <w:r>
              <w:rPr>
                <w:spacing w:val="-7"/>
              </w:rPr>
              <w:t xml:space="preserve"> </w:t>
            </w:r>
            <w:r>
              <w:t>(2017</w:t>
            </w:r>
            <w:r>
              <w:rPr>
                <w:spacing w:val="-5"/>
              </w:rPr>
              <w:t xml:space="preserve"> </w:t>
            </w:r>
            <w:r>
              <w:t>baseline:</w:t>
            </w:r>
            <w:r>
              <w:rPr>
                <w:spacing w:val="-2"/>
              </w:rPr>
              <w:t xml:space="preserve"> </w:t>
            </w:r>
            <w:r>
              <w:rPr>
                <w:spacing w:val="-5"/>
              </w:rPr>
              <w:t>0)</w:t>
            </w:r>
          </w:p>
        </w:tc>
        <w:tc>
          <w:tcPr>
            <w:tcW w:w="2431" w:type="dxa"/>
            <w:vMerge/>
            <w:tcBorders>
              <w:top w:val="nil"/>
              <w:left w:val="single" w:sz="4" w:space="0" w:color="000000"/>
              <w:bottom w:val="single" w:sz="4" w:space="0" w:color="000000"/>
              <w:right w:val="single" w:sz="4" w:space="0" w:color="000000"/>
            </w:tcBorders>
          </w:tcPr>
          <w:p w14:paraId="2A6D6D27" w14:textId="77777777" w:rsidR="00C508F0" w:rsidRDefault="00C508F0">
            <w:pPr>
              <w:rPr>
                <w:sz w:val="2"/>
                <w:szCs w:val="2"/>
              </w:rPr>
            </w:pPr>
          </w:p>
        </w:tc>
        <w:tc>
          <w:tcPr>
            <w:tcW w:w="1440" w:type="dxa"/>
            <w:tcBorders>
              <w:top w:val="single" w:sz="4" w:space="0" w:color="000000"/>
              <w:left w:val="single" w:sz="4" w:space="0" w:color="000000"/>
              <w:bottom w:val="single" w:sz="4" w:space="0" w:color="000000"/>
              <w:right w:val="single" w:sz="4" w:space="0" w:color="000000"/>
            </w:tcBorders>
          </w:tcPr>
          <w:p w14:paraId="43012FE2" w14:textId="77777777" w:rsidR="00C508F0" w:rsidRDefault="00C508F0">
            <w:pPr>
              <w:pStyle w:val="TableParagraph"/>
              <w:rPr>
                <w:rFonts w:ascii="Times New Roman"/>
                <w:sz w:val="20"/>
              </w:rPr>
            </w:pPr>
          </w:p>
        </w:tc>
        <w:tc>
          <w:tcPr>
            <w:tcW w:w="2172" w:type="dxa"/>
            <w:tcBorders>
              <w:top w:val="single" w:sz="4" w:space="0" w:color="000000"/>
              <w:left w:val="single" w:sz="4" w:space="0" w:color="000000"/>
              <w:bottom w:val="single" w:sz="4" w:space="0" w:color="000000"/>
              <w:right w:val="single" w:sz="4" w:space="0" w:color="000000"/>
            </w:tcBorders>
          </w:tcPr>
          <w:p w14:paraId="1F96CC37" w14:textId="77777777" w:rsidR="00C508F0" w:rsidRDefault="00C508F0">
            <w:pPr>
              <w:pStyle w:val="TableParagraph"/>
              <w:rPr>
                <w:rFonts w:ascii="Times New Roman"/>
                <w:sz w:val="20"/>
              </w:rPr>
            </w:pPr>
          </w:p>
        </w:tc>
      </w:tr>
      <w:tr w:rsidR="00C508F0" w14:paraId="1467E8F3" w14:textId="77777777">
        <w:trPr>
          <w:trHeight w:val="1026"/>
        </w:trPr>
        <w:tc>
          <w:tcPr>
            <w:tcW w:w="3893" w:type="dxa"/>
            <w:tcBorders>
              <w:top w:val="single" w:sz="4" w:space="0" w:color="000000"/>
              <w:left w:val="single" w:sz="4" w:space="0" w:color="000000"/>
              <w:bottom w:val="single" w:sz="4" w:space="0" w:color="000000"/>
              <w:right w:val="single" w:sz="4" w:space="0" w:color="000000"/>
            </w:tcBorders>
          </w:tcPr>
          <w:p w14:paraId="6889D93C" w14:textId="77777777" w:rsidR="00C508F0" w:rsidRDefault="00000000">
            <w:pPr>
              <w:pStyle w:val="TableParagraph"/>
              <w:ind w:left="523" w:right="194" w:hanging="360"/>
            </w:pPr>
            <w:r>
              <w:rPr>
                <w:b/>
              </w:rPr>
              <w:t>6.</w:t>
            </w:r>
            <w:r>
              <w:rPr>
                <w:b/>
                <w:spacing w:val="80"/>
              </w:rPr>
              <w:t xml:space="preserve"> </w:t>
            </w:r>
            <w:r>
              <w:t>Conduct gender-sensitive outreach and awareness</w:t>
            </w:r>
          </w:p>
          <w:p w14:paraId="0B5FCDE8" w14:textId="77777777" w:rsidR="00C508F0" w:rsidRDefault="00000000">
            <w:pPr>
              <w:pStyle w:val="TableParagraph"/>
              <w:spacing w:line="252" w:lineRule="exact"/>
              <w:ind w:left="523"/>
            </w:pPr>
            <w:r>
              <w:t>campaigns to promote women’s housing</w:t>
            </w:r>
            <w:r>
              <w:rPr>
                <w:spacing w:val="-10"/>
              </w:rPr>
              <w:t xml:space="preserve"> </w:t>
            </w:r>
            <w:r>
              <w:t>property</w:t>
            </w:r>
            <w:r>
              <w:rPr>
                <w:spacing w:val="-14"/>
              </w:rPr>
              <w:t xml:space="preserve"> </w:t>
            </w:r>
            <w:r>
              <w:t>ownership</w:t>
            </w:r>
            <w:r>
              <w:rPr>
                <w:spacing w:val="-12"/>
              </w:rPr>
              <w:t xml:space="preserve"> </w:t>
            </w:r>
            <w:r>
              <w:t>rights</w:t>
            </w:r>
          </w:p>
        </w:tc>
        <w:tc>
          <w:tcPr>
            <w:tcW w:w="4860" w:type="dxa"/>
            <w:tcBorders>
              <w:top w:val="single" w:sz="4" w:space="0" w:color="000000"/>
              <w:left w:val="single" w:sz="4" w:space="0" w:color="000000"/>
              <w:bottom w:val="single" w:sz="4" w:space="0" w:color="000000"/>
              <w:right w:val="single" w:sz="4" w:space="0" w:color="000000"/>
            </w:tcBorders>
          </w:tcPr>
          <w:p w14:paraId="756B0177" w14:textId="77777777" w:rsidR="00C508F0" w:rsidRDefault="00000000">
            <w:pPr>
              <w:pStyle w:val="TableParagraph"/>
              <w:numPr>
                <w:ilvl w:val="0"/>
                <w:numId w:val="12"/>
              </w:numPr>
              <w:tabs>
                <w:tab w:val="left" w:pos="508"/>
              </w:tabs>
              <w:spacing w:before="4" w:line="237" w:lineRule="auto"/>
              <w:ind w:right="300"/>
            </w:pPr>
            <w:r>
              <w:t>Around</w:t>
            </w:r>
            <w:r>
              <w:rPr>
                <w:spacing w:val="-9"/>
              </w:rPr>
              <w:t xml:space="preserve"> </w:t>
            </w:r>
            <w:r>
              <w:t>10</w:t>
            </w:r>
            <w:r>
              <w:rPr>
                <w:spacing w:val="-10"/>
              </w:rPr>
              <w:t xml:space="preserve"> </w:t>
            </w:r>
            <w:r>
              <w:t>gender-sensitive</w:t>
            </w:r>
            <w:r>
              <w:rPr>
                <w:spacing w:val="-9"/>
              </w:rPr>
              <w:t xml:space="preserve"> </w:t>
            </w:r>
            <w:r>
              <w:t>outreach</w:t>
            </w:r>
            <w:r>
              <w:rPr>
                <w:spacing w:val="-9"/>
              </w:rPr>
              <w:t xml:space="preserve"> </w:t>
            </w:r>
            <w:r>
              <w:t>and awareness campaigns implemented promoting women’s housing property</w:t>
            </w:r>
          </w:p>
          <w:p w14:paraId="25241750" w14:textId="77777777" w:rsidR="00C508F0" w:rsidRDefault="00000000">
            <w:pPr>
              <w:pStyle w:val="TableParagraph"/>
              <w:spacing w:before="3" w:line="232" w:lineRule="exact"/>
              <w:ind w:left="508"/>
            </w:pPr>
            <w:r>
              <w:t>ownership</w:t>
            </w:r>
            <w:r>
              <w:rPr>
                <w:spacing w:val="-7"/>
              </w:rPr>
              <w:t xml:space="preserve"> </w:t>
            </w:r>
            <w:r>
              <w:t>(2017</w:t>
            </w:r>
            <w:r>
              <w:rPr>
                <w:spacing w:val="-7"/>
              </w:rPr>
              <w:t xml:space="preserve"> </w:t>
            </w:r>
            <w:r>
              <w:t>baseline:</w:t>
            </w:r>
            <w:r>
              <w:rPr>
                <w:spacing w:val="-5"/>
              </w:rPr>
              <w:t xml:space="preserve"> 0)</w:t>
            </w:r>
          </w:p>
        </w:tc>
        <w:tc>
          <w:tcPr>
            <w:tcW w:w="2431" w:type="dxa"/>
            <w:vMerge/>
            <w:tcBorders>
              <w:top w:val="nil"/>
              <w:left w:val="single" w:sz="4" w:space="0" w:color="000000"/>
              <w:bottom w:val="single" w:sz="4" w:space="0" w:color="000000"/>
              <w:right w:val="single" w:sz="4" w:space="0" w:color="000000"/>
            </w:tcBorders>
          </w:tcPr>
          <w:p w14:paraId="749F0CE2" w14:textId="77777777" w:rsidR="00C508F0" w:rsidRDefault="00C508F0">
            <w:pPr>
              <w:rPr>
                <w:sz w:val="2"/>
                <w:szCs w:val="2"/>
              </w:rPr>
            </w:pPr>
          </w:p>
        </w:tc>
        <w:tc>
          <w:tcPr>
            <w:tcW w:w="1440" w:type="dxa"/>
            <w:tcBorders>
              <w:top w:val="single" w:sz="4" w:space="0" w:color="000000"/>
              <w:left w:val="single" w:sz="4" w:space="0" w:color="000000"/>
              <w:bottom w:val="single" w:sz="4" w:space="0" w:color="000000"/>
              <w:right w:val="single" w:sz="4" w:space="0" w:color="000000"/>
            </w:tcBorders>
          </w:tcPr>
          <w:p w14:paraId="14BE3C7B" w14:textId="77777777" w:rsidR="00C508F0" w:rsidRDefault="00C508F0">
            <w:pPr>
              <w:pStyle w:val="TableParagraph"/>
              <w:rPr>
                <w:rFonts w:ascii="Times New Roman"/>
                <w:sz w:val="20"/>
              </w:rPr>
            </w:pPr>
          </w:p>
        </w:tc>
        <w:tc>
          <w:tcPr>
            <w:tcW w:w="2172" w:type="dxa"/>
            <w:tcBorders>
              <w:top w:val="single" w:sz="4" w:space="0" w:color="000000"/>
              <w:left w:val="single" w:sz="4" w:space="0" w:color="000000"/>
              <w:bottom w:val="single" w:sz="4" w:space="0" w:color="000000"/>
              <w:right w:val="single" w:sz="4" w:space="0" w:color="000000"/>
            </w:tcBorders>
          </w:tcPr>
          <w:p w14:paraId="6122F041" w14:textId="77777777" w:rsidR="00C508F0" w:rsidRDefault="00C508F0">
            <w:pPr>
              <w:pStyle w:val="TableParagraph"/>
              <w:rPr>
                <w:rFonts w:ascii="Times New Roman"/>
                <w:sz w:val="20"/>
              </w:rPr>
            </w:pPr>
          </w:p>
        </w:tc>
      </w:tr>
      <w:tr w:rsidR="00C508F0" w14:paraId="1A0FB015" w14:textId="77777777">
        <w:trPr>
          <w:trHeight w:val="333"/>
        </w:trPr>
        <w:tc>
          <w:tcPr>
            <w:tcW w:w="14796" w:type="dxa"/>
            <w:gridSpan w:val="5"/>
            <w:tcBorders>
              <w:top w:val="single" w:sz="4" w:space="0" w:color="000000"/>
              <w:left w:val="single" w:sz="4" w:space="0" w:color="000000"/>
              <w:bottom w:val="single" w:sz="4" w:space="0" w:color="000000"/>
              <w:right w:val="single" w:sz="4" w:space="0" w:color="000000"/>
            </w:tcBorders>
            <w:shd w:val="clear" w:color="auto" w:fill="D6E3BC"/>
          </w:tcPr>
          <w:p w14:paraId="71606500" w14:textId="77777777" w:rsidR="00C508F0" w:rsidRDefault="00000000">
            <w:pPr>
              <w:pStyle w:val="TableParagraph"/>
              <w:spacing w:before="81" w:line="232" w:lineRule="exact"/>
              <w:ind w:left="163"/>
              <w:rPr>
                <w:b/>
              </w:rPr>
            </w:pPr>
            <w:r>
              <w:rPr>
                <w:b/>
              </w:rPr>
              <w:t>Output</w:t>
            </w:r>
            <w:r>
              <w:rPr>
                <w:b/>
                <w:spacing w:val="-2"/>
              </w:rPr>
              <w:t xml:space="preserve"> </w:t>
            </w:r>
            <w:r>
              <w:rPr>
                <w:b/>
              </w:rPr>
              <w:t>3:</w:t>
            </w:r>
            <w:r>
              <w:rPr>
                <w:b/>
                <w:spacing w:val="-2"/>
              </w:rPr>
              <w:t xml:space="preserve"> </w:t>
            </w:r>
            <w:r>
              <w:rPr>
                <w:b/>
              </w:rPr>
              <w:t>Policy</w:t>
            </w:r>
            <w:r>
              <w:rPr>
                <w:b/>
                <w:spacing w:val="-8"/>
              </w:rPr>
              <w:t xml:space="preserve"> </w:t>
            </w:r>
            <w:r>
              <w:rPr>
                <w:b/>
              </w:rPr>
              <w:t>reforms</w:t>
            </w:r>
            <w:r>
              <w:rPr>
                <w:b/>
                <w:spacing w:val="-3"/>
              </w:rPr>
              <w:t xml:space="preserve"> </w:t>
            </w:r>
            <w:r>
              <w:rPr>
                <w:b/>
              </w:rPr>
              <w:t>and</w:t>
            </w:r>
            <w:r>
              <w:rPr>
                <w:b/>
                <w:spacing w:val="-4"/>
              </w:rPr>
              <w:t xml:space="preserve"> </w:t>
            </w:r>
            <w:r>
              <w:rPr>
                <w:b/>
              </w:rPr>
              <w:t>capacity</w:t>
            </w:r>
            <w:r>
              <w:rPr>
                <w:b/>
                <w:spacing w:val="-7"/>
              </w:rPr>
              <w:t xml:space="preserve"> </w:t>
            </w:r>
            <w:r>
              <w:rPr>
                <w:b/>
                <w:spacing w:val="-2"/>
              </w:rPr>
              <w:t>strengthened</w:t>
            </w:r>
          </w:p>
        </w:tc>
      </w:tr>
      <w:tr w:rsidR="00C508F0" w14:paraId="3F098241" w14:textId="77777777">
        <w:trPr>
          <w:trHeight w:val="772"/>
        </w:trPr>
        <w:tc>
          <w:tcPr>
            <w:tcW w:w="3893" w:type="dxa"/>
            <w:vMerge w:val="restart"/>
            <w:tcBorders>
              <w:top w:val="single" w:sz="4" w:space="0" w:color="000000"/>
              <w:left w:val="single" w:sz="4" w:space="0" w:color="000000"/>
              <w:bottom w:val="single" w:sz="4" w:space="0" w:color="000000"/>
              <w:right w:val="single" w:sz="4" w:space="0" w:color="000000"/>
            </w:tcBorders>
          </w:tcPr>
          <w:p w14:paraId="66E2CB80" w14:textId="77777777" w:rsidR="00C508F0" w:rsidRDefault="00000000">
            <w:pPr>
              <w:pStyle w:val="TableParagraph"/>
              <w:ind w:left="163"/>
            </w:pPr>
            <w:r>
              <w:rPr>
                <w:b/>
              </w:rPr>
              <w:t>1.</w:t>
            </w:r>
            <w:r>
              <w:rPr>
                <w:b/>
                <w:spacing w:val="76"/>
                <w:w w:val="150"/>
              </w:rPr>
              <w:t xml:space="preserve"> </w:t>
            </w:r>
            <w:r>
              <w:t>Enhance</w:t>
            </w:r>
            <w:r>
              <w:rPr>
                <w:spacing w:val="-2"/>
              </w:rPr>
              <w:t xml:space="preserve"> </w:t>
            </w:r>
            <w:r>
              <w:t>capacity</w:t>
            </w:r>
            <w:r>
              <w:rPr>
                <w:spacing w:val="-4"/>
              </w:rPr>
              <w:t xml:space="preserve"> </w:t>
            </w:r>
            <w:r>
              <w:t>of</w:t>
            </w:r>
            <w:r>
              <w:rPr>
                <w:spacing w:val="-1"/>
              </w:rPr>
              <w:t xml:space="preserve"> </w:t>
            </w:r>
            <w:r>
              <w:t xml:space="preserve">PMO </w:t>
            </w:r>
            <w:r>
              <w:rPr>
                <w:spacing w:val="-4"/>
              </w:rPr>
              <w:t>staff</w:t>
            </w:r>
          </w:p>
        </w:tc>
        <w:tc>
          <w:tcPr>
            <w:tcW w:w="4860" w:type="dxa"/>
            <w:tcBorders>
              <w:top w:val="single" w:sz="4" w:space="0" w:color="000000"/>
              <w:left w:val="single" w:sz="4" w:space="0" w:color="000000"/>
              <w:bottom w:val="single" w:sz="4" w:space="0" w:color="000000"/>
              <w:right w:val="single" w:sz="4" w:space="0" w:color="000000"/>
            </w:tcBorders>
          </w:tcPr>
          <w:p w14:paraId="25A5DE58" w14:textId="127A2B75" w:rsidR="00C508F0" w:rsidRDefault="00000000">
            <w:pPr>
              <w:pStyle w:val="TableParagraph"/>
              <w:numPr>
                <w:ilvl w:val="0"/>
                <w:numId w:val="11"/>
              </w:numPr>
              <w:tabs>
                <w:tab w:val="left" w:pos="508"/>
              </w:tabs>
              <w:spacing w:line="252" w:lineRule="exact"/>
              <w:ind w:right="461"/>
              <w:jc w:val="both"/>
            </w:pPr>
            <w:r>
              <w:t>By</w:t>
            </w:r>
            <w:r>
              <w:rPr>
                <w:spacing w:val="-7"/>
              </w:rPr>
              <w:t xml:space="preserve"> </w:t>
            </w:r>
            <w:r>
              <w:t>2018,</w:t>
            </w:r>
            <w:r>
              <w:rPr>
                <w:spacing w:val="-4"/>
              </w:rPr>
              <w:t xml:space="preserve"> </w:t>
            </w:r>
            <w:r>
              <w:t>at</w:t>
            </w:r>
            <w:r>
              <w:rPr>
                <w:spacing w:val="-6"/>
              </w:rPr>
              <w:t xml:space="preserve"> </w:t>
            </w:r>
            <w:r>
              <w:t>least</w:t>
            </w:r>
            <w:r>
              <w:rPr>
                <w:spacing w:val="-6"/>
              </w:rPr>
              <w:t xml:space="preserve"> </w:t>
            </w:r>
            <w:r>
              <w:t>90%</w:t>
            </w:r>
            <w:r>
              <w:rPr>
                <w:spacing w:val="-7"/>
              </w:rPr>
              <w:t xml:space="preserve"> </w:t>
            </w:r>
            <w:r>
              <w:t>of</w:t>
            </w:r>
            <w:r>
              <w:rPr>
                <w:spacing w:val="-7"/>
              </w:rPr>
              <w:t xml:space="preserve"> </w:t>
            </w:r>
            <w:r>
              <w:t>PMO</w:t>
            </w:r>
            <w:r>
              <w:rPr>
                <w:spacing w:val="-4"/>
              </w:rPr>
              <w:t xml:space="preserve"> </w:t>
            </w:r>
            <w:r>
              <w:t>positions filled with trained staff, of which at least 40% are women (2017 baseline: 0)</w:t>
            </w:r>
          </w:p>
        </w:tc>
        <w:tc>
          <w:tcPr>
            <w:tcW w:w="2431" w:type="dxa"/>
            <w:vMerge w:val="restart"/>
            <w:tcBorders>
              <w:top w:val="single" w:sz="4" w:space="0" w:color="000000"/>
              <w:left w:val="single" w:sz="4" w:space="0" w:color="000000"/>
              <w:bottom w:val="single" w:sz="4" w:space="0" w:color="000000"/>
              <w:right w:val="single" w:sz="4" w:space="0" w:color="000000"/>
            </w:tcBorders>
          </w:tcPr>
          <w:p w14:paraId="674F9E92" w14:textId="77777777" w:rsidR="00C508F0" w:rsidRDefault="00000000">
            <w:pPr>
              <w:pStyle w:val="TableParagraph"/>
              <w:numPr>
                <w:ilvl w:val="0"/>
                <w:numId w:val="10"/>
              </w:numPr>
              <w:tabs>
                <w:tab w:val="left" w:pos="507"/>
              </w:tabs>
              <w:spacing w:before="2" w:line="268" w:lineRule="exact"/>
              <w:ind w:left="507" w:hanging="268"/>
            </w:pPr>
            <w:r>
              <w:t>Executing</w:t>
            </w:r>
            <w:r>
              <w:rPr>
                <w:spacing w:val="-7"/>
              </w:rPr>
              <w:t xml:space="preserve"> </w:t>
            </w:r>
            <w:r>
              <w:rPr>
                <w:spacing w:val="-2"/>
              </w:rPr>
              <w:t>Agency</w:t>
            </w:r>
          </w:p>
          <w:p w14:paraId="7483479D" w14:textId="77777777" w:rsidR="00C508F0" w:rsidRDefault="00000000">
            <w:pPr>
              <w:pStyle w:val="TableParagraph"/>
              <w:numPr>
                <w:ilvl w:val="0"/>
                <w:numId w:val="10"/>
              </w:numPr>
              <w:tabs>
                <w:tab w:val="left" w:pos="507"/>
              </w:tabs>
              <w:spacing w:line="268" w:lineRule="exact"/>
              <w:ind w:left="507" w:hanging="268"/>
            </w:pPr>
            <w:r>
              <w:t>Gender</w:t>
            </w:r>
            <w:r>
              <w:rPr>
                <w:spacing w:val="-4"/>
              </w:rPr>
              <w:t xml:space="preserve"> </w:t>
            </w:r>
            <w:r>
              <w:rPr>
                <w:spacing w:val="-2"/>
              </w:rPr>
              <w:t>specialist</w:t>
            </w:r>
          </w:p>
          <w:p w14:paraId="6B5F468C" w14:textId="77777777" w:rsidR="00C508F0" w:rsidRDefault="00000000">
            <w:pPr>
              <w:pStyle w:val="TableParagraph"/>
              <w:numPr>
                <w:ilvl w:val="0"/>
                <w:numId w:val="10"/>
              </w:numPr>
              <w:tabs>
                <w:tab w:val="left" w:pos="508"/>
              </w:tabs>
              <w:ind w:right="298"/>
            </w:pPr>
            <w:r>
              <w:rPr>
                <w:spacing w:val="-2"/>
              </w:rPr>
              <w:t xml:space="preserve">Consultancy </w:t>
            </w:r>
            <w:r>
              <w:t>Service</w:t>
            </w:r>
            <w:r>
              <w:rPr>
                <w:spacing w:val="-16"/>
              </w:rPr>
              <w:t xml:space="preserve"> </w:t>
            </w:r>
            <w:r>
              <w:t xml:space="preserve">Provider for Programme </w:t>
            </w:r>
            <w:r>
              <w:rPr>
                <w:spacing w:val="-2"/>
              </w:rPr>
              <w:t>Management Support</w:t>
            </w:r>
          </w:p>
          <w:p w14:paraId="41225415" w14:textId="77777777" w:rsidR="00C508F0" w:rsidRDefault="00000000">
            <w:pPr>
              <w:pStyle w:val="TableParagraph"/>
              <w:numPr>
                <w:ilvl w:val="0"/>
                <w:numId w:val="10"/>
              </w:numPr>
              <w:tabs>
                <w:tab w:val="left" w:pos="508"/>
              </w:tabs>
              <w:spacing w:line="237" w:lineRule="auto"/>
              <w:ind w:right="233"/>
            </w:pPr>
            <w:r>
              <w:rPr>
                <w:spacing w:val="-2"/>
              </w:rPr>
              <w:t xml:space="preserve">Community </w:t>
            </w:r>
            <w:r>
              <w:t>Engagement</w:t>
            </w:r>
            <w:r>
              <w:rPr>
                <w:spacing w:val="-16"/>
              </w:rPr>
              <w:t xml:space="preserve"> </w:t>
            </w:r>
            <w:r>
              <w:t xml:space="preserve">and </w:t>
            </w:r>
            <w:r>
              <w:rPr>
                <w:spacing w:val="-2"/>
              </w:rPr>
              <w:t>Development</w:t>
            </w:r>
          </w:p>
          <w:p w14:paraId="5D0080C5" w14:textId="77777777" w:rsidR="00C508F0" w:rsidRDefault="00000000">
            <w:pPr>
              <w:pStyle w:val="TableParagraph"/>
              <w:numPr>
                <w:ilvl w:val="0"/>
                <w:numId w:val="10"/>
              </w:numPr>
              <w:tabs>
                <w:tab w:val="left" w:pos="508"/>
              </w:tabs>
              <w:spacing w:before="1"/>
              <w:ind w:right="298"/>
            </w:pPr>
            <w:r>
              <w:rPr>
                <w:spacing w:val="-2"/>
              </w:rPr>
              <w:t xml:space="preserve">Consultancy </w:t>
            </w:r>
            <w:r>
              <w:t>Service</w:t>
            </w:r>
            <w:r>
              <w:rPr>
                <w:spacing w:val="-16"/>
              </w:rPr>
              <w:t xml:space="preserve"> </w:t>
            </w:r>
            <w:r>
              <w:t xml:space="preserve">Provider for Detailed </w:t>
            </w:r>
            <w:r>
              <w:rPr>
                <w:spacing w:val="-2"/>
              </w:rPr>
              <w:t>Design Development</w:t>
            </w:r>
          </w:p>
          <w:p w14:paraId="7758E8EB" w14:textId="77777777" w:rsidR="00C508F0" w:rsidRDefault="00000000">
            <w:pPr>
              <w:pStyle w:val="TableParagraph"/>
              <w:numPr>
                <w:ilvl w:val="0"/>
                <w:numId w:val="10"/>
              </w:numPr>
              <w:tabs>
                <w:tab w:val="left" w:pos="508"/>
              </w:tabs>
              <w:spacing w:before="3" w:line="237" w:lineRule="auto"/>
              <w:ind w:right="299"/>
            </w:pPr>
            <w:r>
              <w:rPr>
                <w:spacing w:val="-2"/>
              </w:rPr>
              <w:t xml:space="preserve">Consultancy </w:t>
            </w:r>
            <w:r>
              <w:t>Service</w:t>
            </w:r>
            <w:r>
              <w:rPr>
                <w:spacing w:val="-16"/>
              </w:rPr>
              <w:t xml:space="preserve"> </w:t>
            </w:r>
            <w:r>
              <w:t>Provider</w:t>
            </w:r>
          </w:p>
        </w:tc>
        <w:tc>
          <w:tcPr>
            <w:tcW w:w="1440" w:type="dxa"/>
            <w:tcBorders>
              <w:top w:val="single" w:sz="4" w:space="0" w:color="000000"/>
              <w:left w:val="single" w:sz="4" w:space="0" w:color="000000"/>
              <w:bottom w:val="single" w:sz="4" w:space="0" w:color="000000"/>
              <w:right w:val="single" w:sz="4" w:space="0" w:color="000000"/>
            </w:tcBorders>
          </w:tcPr>
          <w:p w14:paraId="28EC7A08" w14:textId="77777777" w:rsidR="00C508F0" w:rsidRDefault="00C508F0">
            <w:pPr>
              <w:pStyle w:val="TableParagraph"/>
              <w:rPr>
                <w:rFonts w:ascii="Times New Roman"/>
                <w:sz w:val="20"/>
              </w:rPr>
            </w:pPr>
          </w:p>
        </w:tc>
        <w:tc>
          <w:tcPr>
            <w:tcW w:w="2172" w:type="dxa"/>
            <w:tcBorders>
              <w:top w:val="single" w:sz="4" w:space="0" w:color="000000"/>
              <w:left w:val="single" w:sz="4" w:space="0" w:color="000000"/>
              <w:bottom w:val="single" w:sz="4" w:space="0" w:color="000000"/>
              <w:right w:val="single" w:sz="4" w:space="0" w:color="000000"/>
            </w:tcBorders>
          </w:tcPr>
          <w:p w14:paraId="131245B9" w14:textId="77777777" w:rsidR="00C508F0" w:rsidRDefault="00C508F0">
            <w:pPr>
              <w:pStyle w:val="TableParagraph"/>
              <w:rPr>
                <w:rFonts w:ascii="Times New Roman"/>
                <w:sz w:val="20"/>
              </w:rPr>
            </w:pPr>
          </w:p>
        </w:tc>
      </w:tr>
      <w:tr w:rsidR="00C508F0" w14:paraId="2453E83D" w14:textId="77777777">
        <w:trPr>
          <w:trHeight w:val="522"/>
        </w:trPr>
        <w:tc>
          <w:tcPr>
            <w:tcW w:w="3893" w:type="dxa"/>
            <w:vMerge/>
            <w:tcBorders>
              <w:top w:val="nil"/>
              <w:left w:val="single" w:sz="4" w:space="0" w:color="000000"/>
              <w:bottom w:val="single" w:sz="4" w:space="0" w:color="000000"/>
              <w:right w:val="single" w:sz="4" w:space="0" w:color="000000"/>
            </w:tcBorders>
          </w:tcPr>
          <w:p w14:paraId="6AD6CC5B" w14:textId="77777777" w:rsidR="00C508F0" w:rsidRDefault="00C508F0">
            <w:pPr>
              <w:rPr>
                <w:sz w:val="2"/>
                <w:szCs w:val="2"/>
              </w:rPr>
            </w:pPr>
          </w:p>
        </w:tc>
        <w:tc>
          <w:tcPr>
            <w:tcW w:w="4860" w:type="dxa"/>
            <w:tcBorders>
              <w:top w:val="single" w:sz="4" w:space="0" w:color="000000"/>
              <w:left w:val="single" w:sz="4" w:space="0" w:color="000000"/>
              <w:bottom w:val="single" w:sz="4" w:space="0" w:color="000000"/>
              <w:right w:val="single" w:sz="4" w:space="0" w:color="000000"/>
            </w:tcBorders>
          </w:tcPr>
          <w:p w14:paraId="4D6AA99B" w14:textId="61A1AFEF" w:rsidR="00C508F0" w:rsidRDefault="00000000">
            <w:pPr>
              <w:pStyle w:val="TableParagraph"/>
              <w:numPr>
                <w:ilvl w:val="0"/>
                <w:numId w:val="9"/>
              </w:numPr>
              <w:tabs>
                <w:tab w:val="left" w:pos="508"/>
              </w:tabs>
              <w:spacing w:line="252" w:lineRule="exact"/>
              <w:ind w:right="278"/>
            </w:pPr>
            <w:r>
              <w:t>Establish</w:t>
            </w:r>
            <w:r>
              <w:rPr>
                <w:spacing w:val="-5"/>
              </w:rPr>
              <w:t xml:space="preserve"> </w:t>
            </w:r>
            <w:r>
              <w:t>a</w:t>
            </w:r>
            <w:r>
              <w:rPr>
                <w:spacing w:val="-5"/>
              </w:rPr>
              <w:t xml:space="preserve"> </w:t>
            </w:r>
            <w:r>
              <w:t>PMO</w:t>
            </w:r>
            <w:r>
              <w:rPr>
                <w:spacing w:val="-3"/>
              </w:rPr>
              <w:t xml:space="preserve"> </w:t>
            </w:r>
            <w:r>
              <w:t>with</w:t>
            </w:r>
            <w:r>
              <w:rPr>
                <w:spacing w:val="-7"/>
              </w:rPr>
              <w:t xml:space="preserve"> </w:t>
            </w:r>
            <w:r>
              <w:t>fully</w:t>
            </w:r>
            <w:r>
              <w:rPr>
                <w:spacing w:val="-7"/>
              </w:rPr>
              <w:t xml:space="preserve"> </w:t>
            </w:r>
            <w:r>
              <w:t>trained</w:t>
            </w:r>
            <w:r>
              <w:rPr>
                <w:spacing w:val="-5"/>
              </w:rPr>
              <w:t xml:space="preserve"> </w:t>
            </w:r>
            <w:r>
              <w:t>staff,</w:t>
            </w:r>
            <w:r>
              <w:rPr>
                <w:spacing w:val="-5"/>
              </w:rPr>
              <w:t xml:space="preserve"> </w:t>
            </w:r>
            <w:r>
              <w:t>at least 30% women representation</w:t>
            </w:r>
          </w:p>
        </w:tc>
        <w:tc>
          <w:tcPr>
            <w:tcW w:w="2431" w:type="dxa"/>
            <w:vMerge/>
            <w:tcBorders>
              <w:top w:val="nil"/>
              <w:left w:val="single" w:sz="4" w:space="0" w:color="000000"/>
              <w:bottom w:val="single" w:sz="4" w:space="0" w:color="000000"/>
              <w:right w:val="single" w:sz="4" w:space="0" w:color="000000"/>
            </w:tcBorders>
          </w:tcPr>
          <w:p w14:paraId="0FF9848A" w14:textId="77777777" w:rsidR="00C508F0" w:rsidRDefault="00C508F0">
            <w:pPr>
              <w:rPr>
                <w:sz w:val="2"/>
                <w:szCs w:val="2"/>
              </w:rPr>
            </w:pPr>
          </w:p>
        </w:tc>
        <w:tc>
          <w:tcPr>
            <w:tcW w:w="1440" w:type="dxa"/>
            <w:tcBorders>
              <w:top w:val="single" w:sz="4" w:space="0" w:color="000000"/>
              <w:left w:val="single" w:sz="4" w:space="0" w:color="000000"/>
              <w:bottom w:val="single" w:sz="4" w:space="0" w:color="000000"/>
              <w:right w:val="single" w:sz="4" w:space="0" w:color="000000"/>
            </w:tcBorders>
          </w:tcPr>
          <w:p w14:paraId="725E64D1" w14:textId="77777777" w:rsidR="00C508F0" w:rsidRDefault="00C508F0">
            <w:pPr>
              <w:pStyle w:val="TableParagraph"/>
              <w:rPr>
                <w:rFonts w:ascii="Times New Roman"/>
                <w:sz w:val="20"/>
              </w:rPr>
            </w:pPr>
          </w:p>
        </w:tc>
        <w:tc>
          <w:tcPr>
            <w:tcW w:w="2172" w:type="dxa"/>
            <w:tcBorders>
              <w:top w:val="single" w:sz="4" w:space="0" w:color="000000"/>
              <w:left w:val="single" w:sz="4" w:space="0" w:color="000000"/>
              <w:bottom w:val="single" w:sz="4" w:space="0" w:color="000000"/>
              <w:right w:val="single" w:sz="4" w:space="0" w:color="000000"/>
            </w:tcBorders>
          </w:tcPr>
          <w:p w14:paraId="2A4E9918" w14:textId="77777777" w:rsidR="00C508F0" w:rsidRDefault="00C508F0">
            <w:pPr>
              <w:pStyle w:val="TableParagraph"/>
              <w:rPr>
                <w:rFonts w:ascii="Times New Roman"/>
                <w:sz w:val="20"/>
              </w:rPr>
            </w:pPr>
          </w:p>
        </w:tc>
      </w:tr>
      <w:tr w:rsidR="00C508F0" w14:paraId="679534A5" w14:textId="77777777">
        <w:trPr>
          <w:trHeight w:val="520"/>
        </w:trPr>
        <w:tc>
          <w:tcPr>
            <w:tcW w:w="3893" w:type="dxa"/>
            <w:tcBorders>
              <w:top w:val="single" w:sz="4" w:space="0" w:color="000000"/>
              <w:left w:val="single" w:sz="4" w:space="0" w:color="000000"/>
              <w:bottom w:val="single" w:sz="4" w:space="0" w:color="000000"/>
              <w:right w:val="single" w:sz="4" w:space="0" w:color="000000"/>
            </w:tcBorders>
          </w:tcPr>
          <w:p w14:paraId="420140AE" w14:textId="77777777" w:rsidR="00C508F0" w:rsidRDefault="00000000">
            <w:pPr>
              <w:pStyle w:val="TableParagraph"/>
              <w:spacing w:line="252" w:lineRule="exact"/>
              <w:ind w:left="523" w:hanging="360"/>
            </w:pPr>
            <w:r>
              <w:rPr>
                <w:b/>
              </w:rPr>
              <w:t>2.</w:t>
            </w:r>
            <w:r>
              <w:rPr>
                <w:b/>
                <w:spacing w:val="80"/>
              </w:rPr>
              <w:t xml:space="preserve"> </w:t>
            </w:r>
            <w:r>
              <w:t>DBM</w:t>
            </w:r>
            <w:r>
              <w:rPr>
                <w:spacing w:val="-8"/>
              </w:rPr>
              <w:t xml:space="preserve"> </w:t>
            </w:r>
            <w:r>
              <w:t>PIU</w:t>
            </w:r>
            <w:r>
              <w:rPr>
                <w:spacing w:val="-5"/>
              </w:rPr>
              <w:t xml:space="preserve"> </w:t>
            </w:r>
            <w:r>
              <w:t>established</w:t>
            </w:r>
            <w:r>
              <w:rPr>
                <w:spacing w:val="-5"/>
              </w:rPr>
              <w:t xml:space="preserve"> </w:t>
            </w:r>
            <w:r>
              <w:t>and</w:t>
            </w:r>
            <w:r>
              <w:rPr>
                <w:spacing w:val="-7"/>
              </w:rPr>
              <w:t xml:space="preserve"> </w:t>
            </w:r>
            <w:r>
              <w:t xml:space="preserve">fully </w:t>
            </w:r>
            <w:r>
              <w:rPr>
                <w:spacing w:val="-2"/>
              </w:rPr>
              <w:t>functioning</w:t>
            </w:r>
          </w:p>
        </w:tc>
        <w:tc>
          <w:tcPr>
            <w:tcW w:w="4860" w:type="dxa"/>
            <w:tcBorders>
              <w:top w:val="single" w:sz="4" w:space="0" w:color="000000"/>
              <w:left w:val="single" w:sz="4" w:space="0" w:color="000000"/>
              <w:bottom w:val="single" w:sz="4" w:space="0" w:color="000000"/>
              <w:right w:val="single" w:sz="4" w:space="0" w:color="000000"/>
            </w:tcBorders>
          </w:tcPr>
          <w:p w14:paraId="451B28DB" w14:textId="4892CB2C" w:rsidR="00C508F0" w:rsidRDefault="00000000">
            <w:pPr>
              <w:pStyle w:val="TableParagraph"/>
              <w:numPr>
                <w:ilvl w:val="0"/>
                <w:numId w:val="8"/>
              </w:numPr>
              <w:tabs>
                <w:tab w:val="left" w:pos="508"/>
              </w:tabs>
              <w:spacing w:line="252" w:lineRule="exact"/>
              <w:ind w:right="82"/>
            </w:pPr>
            <w:r>
              <w:t>By</w:t>
            </w:r>
            <w:r>
              <w:rPr>
                <w:spacing w:val="-6"/>
              </w:rPr>
              <w:t xml:space="preserve"> </w:t>
            </w:r>
            <w:r>
              <w:t>2018</w:t>
            </w:r>
            <w:r>
              <w:rPr>
                <w:spacing w:val="-5"/>
              </w:rPr>
              <w:t xml:space="preserve"> </w:t>
            </w:r>
            <w:r>
              <w:t>with</w:t>
            </w:r>
            <w:r>
              <w:rPr>
                <w:spacing w:val="-5"/>
              </w:rPr>
              <w:t xml:space="preserve"> </w:t>
            </w:r>
            <w:r>
              <w:t>fully</w:t>
            </w:r>
            <w:r>
              <w:rPr>
                <w:spacing w:val="-6"/>
              </w:rPr>
              <w:t xml:space="preserve"> </w:t>
            </w:r>
            <w:r>
              <w:t>trained</w:t>
            </w:r>
            <w:r>
              <w:rPr>
                <w:spacing w:val="-6"/>
              </w:rPr>
              <w:t xml:space="preserve"> </w:t>
            </w:r>
            <w:r>
              <w:t>staff,</w:t>
            </w:r>
            <w:r>
              <w:rPr>
                <w:spacing w:val="-6"/>
              </w:rPr>
              <w:t xml:space="preserve"> </w:t>
            </w:r>
            <w:r>
              <w:t>at</w:t>
            </w:r>
            <w:r>
              <w:rPr>
                <w:spacing w:val="-3"/>
              </w:rPr>
              <w:t xml:space="preserve"> </w:t>
            </w:r>
            <w:r>
              <w:t>least</w:t>
            </w:r>
            <w:r>
              <w:rPr>
                <w:spacing w:val="-3"/>
              </w:rPr>
              <w:t xml:space="preserve"> </w:t>
            </w:r>
            <w:r>
              <w:t>30% of whom are women (2017 baseline: 0)</w:t>
            </w:r>
          </w:p>
        </w:tc>
        <w:tc>
          <w:tcPr>
            <w:tcW w:w="2431" w:type="dxa"/>
            <w:vMerge/>
            <w:tcBorders>
              <w:top w:val="nil"/>
              <w:left w:val="single" w:sz="4" w:space="0" w:color="000000"/>
              <w:bottom w:val="single" w:sz="4" w:space="0" w:color="000000"/>
              <w:right w:val="single" w:sz="4" w:space="0" w:color="000000"/>
            </w:tcBorders>
          </w:tcPr>
          <w:p w14:paraId="3DFB24A3" w14:textId="77777777" w:rsidR="00C508F0" w:rsidRDefault="00C508F0">
            <w:pPr>
              <w:rPr>
                <w:sz w:val="2"/>
                <w:szCs w:val="2"/>
              </w:rPr>
            </w:pPr>
          </w:p>
        </w:tc>
        <w:tc>
          <w:tcPr>
            <w:tcW w:w="1440" w:type="dxa"/>
            <w:tcBorders>
              <w:top w:val="single" w:sz="4" w:space="0" w:color="000000"/>
              <w:left w:val="single" w:sz="4" w:space="0" w:color="000000"/>
              <w:bottom w:val="single" w:sz="4" w:space="0" w:color="000000"/>
              <w:right w:val="single" w:sz="4" w:space="0" w:color="000000"/>
            </w:tcBorders>
          </w:tcPr>
          <w:p w14:paraId="66B95B34" w14:textId="77777777" w:rsidR="00C508F0" w:rsidRDefault="00000000">
            <w:pPr>
              <w:pStyle w:val="TableParagraph"/>
              <w:ind w:left="880"/>
            </w:pPr>
            <w:r>
              <w:rPr>
                <w:spacing w:val="-4"/>
              </w:rPr>
              <w:t>2018</w:t>
            </w:r>
          </w:p>
        </w:tc>
        <w:tc>
          <w:tcPr>
            <w:tcW w:w="2172" w:type="dxa"/>
            <w:tcBorders>
              <w:top w:val="single" w:sz="4" w:space="0" w:color="000000"/>
              <w:left w:val="single" w:sz="4" w:space="0" w:color="000000"/>
              <w:bottom w:val="single" w:sz="4" w:space="0" w:color="000000"/>
              <w:right w:val="single" w:sz="4" w:space="0" w:color="000000"/>
            </w:tcBorders>
          </w:tcPr>
          <w:p w14:paraId="6FECB97F" w14:textId="77777777" w:rsidR="00C508F0" w:rsidRDefault="00C508F0">
            <w:pPr>
              <w:pStyle w:val="TableParagraph"/>
              <w:rPr>
                <w:rFonts w:ascii="Times New Roman"/>
                <w:sz w:val="20"/>
              </w:rPr>
            </w:pPr>
          </w:p>
        </w:tc>
      </w:tr>
      <w:tr w:rsidR="00C508F0" w14:paraId="7996739D" w14:textId="77777777">
        <w:trPr>
          <w:trHeight w:val="1012"/>
        </w:trPr>
        <w:tc>
          <w:tcPr>
            <w:tcW w:w="3893" w:type="dxa"/>
            <w:tcBorders>
              <w:top w:val="single" w:sz="4" w:space="0" w:color="000000"/>
              <w:left w:val="single" w:sz="4" w:space="0" w:color="000000"/>
              <w:bottom w:val="single" w:sz="4" w:space="0" w:color="000000"/>
              <w:right w:val="single" w:sz="4" w:space="0" w:color="000000"/>
            </w:tcBorders>
          </w:tcPr>
          <w:p w14:paraId="6211935A" w14:textId="77777777" w:rsidR="00C508F0" w:rsidRDefault="00000000">
            <w:pPr>
              <w:pStyle w:val="TableParagraph"/>
              <w:ind w:left="523" w:hanging="360"/>
            </w:pPr>
            <w:r>
              <w:t>3.</w:t>
            </w:r>
            <w:r>
              <w:rPr>
                <w:spacing w:val="80"/>
              </w:rPr>
              <w:t xml:space="preserve"> </w:t>
            </w:r>
            <w:r>
              <w:t>The</w:t>
            </w:r>
            <w:r>
              <w:rPr>
                <w:spacing w:val="-6"/>
              </w:rPr>
              <w:t xml:space="preserve"> </w:t>
            </w:r>
            <w:r>
              <w:t>PMO</w:t>
            </w:r>
            <w:r>
              <w:rPr>
                <w:spacing w:val="-2"/>
              </w:rPr>
              <w:t xml:space="preserve"> </w:t>
            </w:r>
            <w:r>
              <w:t>and</w:t>
            </w:r>
            <w:r>
              <w:rPr>
                <w:spacing w:val="-4"/>
              </w:rPr>
              <w:t xml:space="preserve"> </w:t>
            </w:r>
            <w:r>
              <w:t>IAs</w:t>
            </w:r>
            <w:r>
              <w:rPr>
                <w:spacing w:val="-6"/>
              </w:rPr>
              <w:t xml:space="preserve"> </w:t>
            </w:r>
            <w:r>
              <w:t>assign</w:t>
            </w:r>
            <w:r>
              <w:rPr>
                <w:spacing w:val="-6"/>
              </w:rPr>
              <w:t xml:space="preserve"> </w:t>
            </w:r>
            <w:r>
              <w:t>persons to be responsible specifically for the implementation and reporting</w:t>
            </w:r>
          </w:p>
          <w:p w14:paraId="574ED5BC" w14:textId="77777777" w:rsidR="00C508F0" w:rsidRDefault="00000000">
            <w:pPr>
              <w:pStyle w:val="TableParagraph"/>
              <w:spacing w:line="234" w:lineRule="exact"/>
              <w:ind w:left="523"/>
            </w:pPr>
            <w:r>
              <w:t>of</w:t>
            </w:r>
            <w:r>
              <w:rPr>
                <w:spacing w:val="-2"/>
              </w:rPr>
              <w:t xml:space="preserve"> </w:t>
            </w:r>
            <w:r>
              <w:t>GAP</w:t>
            </w:r>
            <w:r>
              <w:rPr>
                <w:spacing w:val="-2"/>
              </w:rPr>
              <w:t xml:space="preserve"> </w:t>
            </w:r>
            <w:r>
              <w:t>and</w:t>
            </w:r>
            <w:r>
              <w:rPr>
                <w:spacing w:val="-3"/>
              </w:rPr>
              <w:t xml:space="preserve"> </w:t>
            </w:r>
            <w:r>
              <w:rPr>
                <w:spacing w:val="-4"/>
              </w:rPr>
              <w:t>SDAP</w:t>
            </w:r>
          </w:p>
        </w:tc>
        <w:tc>
          <w:tcPr>
            <w:tcW w:w="4860" w:type="dxa"/>
            <w:tcBorders>
              <w:top w:val="single" w:sz="4" w:space="0" w:color="000000"/>
              <w:left w:val="single" w:sz="4" w:space="0" w:color="000000"/>
              <w:bottom w:val="single" w:sz="4" w:space="0" w:color="000000"/>
              <w:right w:val="single" w:sz="4" w:space="0" w:color="000000"/>
            </w:tcBorders>
          </w:tcPr>
          <w:p w14:paraId="066A78AC" w14:textId="43ED5B14" w:rsidR="00C508F0" w:rsidRDefault="00000000">
            <w:pPr>
              <w:pStyle w:val="TableParagraph"/>
              <w:numPr>
                <w:ilvl w:val="0"/>
                <w:numId w:val="7"/>
              </w:numPr>
              <w:tabs>
                <w:tab w:val="left" w:pos="508"/>
              </w:tabs>
              <w:ind w:right="256"/>
            </w:pPr>
            <w:r>
              <w:t>Number</w:t>
            </w:r>
            <w:r>
              <w:rPr>
                <w:spacing w:val="-5"/>
              </w:rPr>
              <w:t xml:space="preserve"> </w:t>
            </w:r>
            <w:r>
              <w:t>of</w:t>
            </w:r>
            <w:r>
              <w:rPr>
                <w:spacing w:val="-7"/>
              </w:rPr>
              <w:t xml:space="preserve"> </w:t>
            </w:r>
            <w:r>
              <w:t>staff</w:t>
            </w:r>
            <w:r>
              <w:rPr>
                <w:spacing w:val="-7"/>
              </w:rPr>
              <w:t xml:space="preserve"> </w:t>
            </w:r>
            <w:r>
              <w:t>members</w:t>
            </w:r>
            <w:r>
              <w:rPr>
                <w:spacing w:val="-5"/>
              </w:rPr>
              <w:t xml:space="preserve"> </w:t>
            </w:r>
            <w:r>
              <w:t>of</w:t>
            </w:r>
            <w:r>
              <w:rPr>
                <w:spacing w:val="-5"/>
              </w:rPr>
              <w:t xml:space="preserve"> </w:t>
            </w:r>
            <w:r>
              <w:t>the</w:t>
            </w:r>
            <w:r>
              <w:rPr>
                <w:spacing w:val="-8"/>
              </w:rPr>
              <w:t xml:space="preserve"> </w:t>
            </w:r>
            <w:r>
              <w:t>PMO</w:t>
            </w:r>
            <w:r>
              <w:rPr>
                <w:spacing w:val="-5"/>
              </w:rPr>
              <w:t xml:space="preserve"> </w:t>
            </w:r>
            <w:r>
              <w:t>and IAs responsible for GAP and SDAP implementation and reporting</w:t>
            </w:r>
          </w:p>
        </w:tc>
        <w:tc>
          <w:tcPr>
            <w:tcW w:w="2431" w:type="dxa"/>
            <w:vMerge/>
            <w:tcBorders>
              <w:top w:val="nil"/>
              <w:left w:val="single" w:sz="4" w:space="0" w:color="000000"/>
              <w:bottom w:val="single" w:sz="4" w:space="0" w:color="000000"/>
              <w:right w:val="single" w:sz="4" w:space="0" w:color="000000"/>
            </w:tcBorders>
          </w:tcPr>
          <w:p w14:paraId="3DA41D20" w14:textId="77777777" w:rsidR="00C508F0" w:rsidRDefault="00C508F0">
            <w:pPr>
              <w:rPr>
                <w:sz w:val="2"/>
                <w:szCs w:val="2"/>
              </w:rPr>
            </w:pPr>
          </w:p>
        </w:tc>
        <w:tc>
          <w:tcPr>
            <w:tcW w:w="1440" w:type="dxa"/>
            <w:tcBorders>
              <w:top w:val="single" w:sz="4" w:space="0" w:color="000000"/>
              <w:left w:val="single" w:sz="4" w:space="0" w:color="000000"/>
              <w:bottom w:val="single" w:sz="4" w:space="0" w:color="000000"/>
              <w:right w:val="single" w:sz="4" w:space="0" w:color="000000"/>
            </w:tcBorders>
          </w:tcPr>
          <w:p w14:paraId="5BFE28C5" w14:textId="77777777" w:rsidR="00C508F0" w:rsidRDefault="00C508F0">
            <w:pPr>
              <w:pStyle w:val="TableParagraph"/>
              <w:rPr>
                <w:rFonts w:ascii="Times New Roman"/>
                <w:sz w:val="20"/>
              </w:rPr>
            </w:pPr>
          </w:p>
        </w:tc>
        <w:tc>
          <w:tcPr>
            <w:tcW w:w="2172" w:type="dxa"/>
            <w:tcBorders>
              <w:top w:val="single" w:sz="4" w:space="0" w:color="000000"/>
              <w:left w:val="single" w:sz="4" w:space="0" w:color="000000"/>
              <w:bottom w:val="single" w:sz="4" w:space="0" w:color="000000"/>
              <w:right w:val="single" w:sz="4" w:space="0" w:color="000000"/>
            </w:tcBorders>
          </w:tcPr>
          <w:p w14:paraId="406EE6BB" w14:textId="77777777" w:rsidR="00C508F0" w:rsidRDefault="00C508F0">
            <w:pPr>
              <w:pStyle w:val="TableParagraph"/>
              <w:rPr>
                <w:rFonts w:ascii="Times New Roman"/>
                <w:sz w:val="20"/>
              </w:rPr>
            </w:pPr>
          </w:p>
        </w:tc>
      </w:tr>
      <w:tr w:rsidR="00C508F0" w14:paraId="2534628B" w14:textId="77777777">
        <w:trPr>
          <w:trHeight w:val="1264"/>
        </w:trPr>
        <w:tc>
          <w:tcPr>
            <w:tcW w:w="3893" w:type="dxa"/>
            <w:tcBorders>
              <w:top w:val="single" w:sz="4" w:space="0" w:color="000000"/>
              <w:left w:val="single" w:sz="4" w:space="0" w:color="000000"/>
              <w:bottom w:val="single" w:sz="4" w:space="0" w:color="000000"/>
              <w:right w:val="single" w:sz="4" w:space="0" w:color="000000"/>
            </w:tcBorders>
          </w:tcPr>
          <w:p w14:paraId="1BDE4C84" w14:textId="77777777" w:rsidR="00C508F0" w:rsidRDefault="00000000">
            <w:pPr>
              <w:pStyle w:val="TableParagraph"/>
              <w:ind w:left="522" w:hanging="360"/>
            </w:pPr>
            <w:r>
              <w:t>4.</w:t>
            </w:r>
            <w:r>
              <w:rPr>
                <w:spacing w:val="80"/>
              </w:rPr>
              <w:t xml:space="preserve"> </w:t>
            </w:r>
            <w:r>
              <w:t>Social</w:t>
            </w:r>
            <w:r>
              <w:rPr>
                <w:spacing w:val="-5"/>
              </w:rPr>
              <w:t xml:space="preserve"> </w:t>
            </w:r>
            <w:r>
              <w:t>and</w:t>
            </w:r>
            <w:r>
              <w:rPr>
                <w:spacing w:val="-5"/>
              </w:rPr>
              <w:t xml:space="preserve"> </w:t>
            </w:r>
            <w:r>
              <w:t>gender</w:t>
            </w:r>
            <w:r>
              <w:rPr>
                <w:spacing w:val="-6"/>
              </w:rPr>
              <w:t xml:space="preserve"> </w:t>
            </w:r>
            <w:r>
              <w:t>specialists</w:t>
            </w:r>
            <w:r>
              <w:rPr>
                <w:spacing w:val="-4"/>
              </w:rPr>
              <w:t xml:space="preserve"> </w:t>
            </w:r>
            <w:r>
              <w:t>are recruited as part of the loan supervision</w:t>
            </w:r>
            <w:r>
              <w:rPr>
                <w:spacing w:val="-6"/>
              </w:rPr>
              <w:t xml:space="preserve"> </w:t>
            </w:r>
            <w:r>
              <w:t>consultant</w:t>
            </w:r>
            <w:r>
              <w:rPr>
                <w:spacing w:val="-7"/>
              </w:rPr>
              <w:t xml:space="preserve"> </w:t>
            </w:r>
            <w:r>
              <w:t>to</w:t>
            </w:r>
            <w:r>
              <w:rPr>
                <w:spacing w:val="-8"/>
              </w:rPr>
              <w:t xml:space="preserve"> </w:t>
            </w:r>
            <w:r>
              <w:t>support the implementation of the GAP</w:t>
            </w:r>
          </w:p>
          <w:p w14:paraId="3A2A2ECF" w14:textId="77777777" w:rsidR="00C508F0" w:rsidRDefault="00000000">
            <w:pPr>
              <w:pStyle w:val="TableParagraph"/>
              <w:spacing w:line="233" w:lineRule="exact"/>
              <w:ind w:left="523"/>
            </w:pPr>
            <w:r>
              <w:t>and</w:t>
            </w:r>
            <w:r>
              <w:rPr>
                <w:spacing w:val="-2"/>
              </w:rPr>
              <w:t xml:space="preserve"> </w:t>
            </w:r>
            <w:r>
              <w:rPr>
                <w:spacing w:val="-4"/>
              </w:rPr>
              <w:t>SDAP</w:t>
            </w:r>
          </w:p>
        </w:tc>
        <w:tc>
          <w:tcPr>
            <w:tcW w:w="4860" w:type="dxa"/>
            <w:tcBorders>
              <w:top w:val="single" w:sz="4" w:space="0" w:color="000000"/>
              <w:left w:val="single" w:sz="4" w:space="0" w:color="000000"/>
              <w:bottom w:val="single" w:sz="4" w:space="0" w:color="000000"/>
              <w:right w:val="single" w:sz="4" w:space="0" w:color="000000"/>
            </w:tcBorders>
          </w:tcPr>
          <w:p w14:paraId="7F528048" w14:textId="46E0988A" w:rsidR="00C508F0" w:rsidRDefault="00000000">
            <w:pPr>
              <w:pStyle w:val="TableParagraph"/>
              <w:numPr>
                <w:ilvl w:val="0"/>
                <w:numId w:val="6"/>
              </w:numPr>
              <w:tabs>
                <w:tab w:val="left" w:pos="508"/>
              </w:tabs>
              <w:spacing w:before="1" w:line="237" w:lineRule="auto"/>
              <w:ind w:right="595"/>
            </w:pPr>
            <w:r>
              <w:t>Number</w:t>
            </w:r>
            <w:r>
              <w:rPr>
                <w:spacing w:val="-5"/>
              </w:rPr>
              <w:t xml:space="preserve"> </w:t>
            </w:r>
            <w:r>
              <w:t>of</w:t>
            </w:r>
            <w:r>
              <w:rPr>
                <w:spacing w:val="-8"/>
              </w:rPr>
              <w:t xml:space="preserve"> </w:t>
            </w:r>
            <w:r>
              <w:t>recruited</w:t>
            </w:r>
            <w:r>
              <w:rPr>
                <w:spacing w:val="-9"/>
              </w:rPr>
              <w:t xml:space="preserve"> </w:t>
            </w:r>
            <w:r>
              <w:t>social</w:t>
            </w:r>
            <w:r>
              <w:rPr>
                <w:spacing w:val="-7"/>
              </w:rPr>
              <w:t xml:space="preserve"> </w:t>
            </w:r>
            <w:r>
              <w:t>and</w:t>
            </w:r>
            <w:r>
              <w:rPr>
                <w:spacing w:val="-9"/>
              </w:rPr>
              <w:t xml:space="preserve"> </w:t>
            </w:r>
            <w:r>
              <w:t xml:space="preserve">gender </w:t>
            </w:r>
            <w:r>
              <w:rPr>
                <w:spacing w:val="-2"/>
              </w:rPr>
              <w:t>specialists</w:t>
            </w:r>
          </w:p>
        </w:tc>
        <w:tc>
          <w:tcPr>
            <w:tcW w:w="2431" w:type="dxa"/>
            <w:vMerge/>
            <w:tcBorders>
              <w:top w:val="nil"/>
              <w:left w:val="single" w:sz="4" w:space="0" w:color="000000"/>
              <w:bottom w:val="single" w:sz="4" w:space="0" w:color="000000"/>
              <w:right w:val="single" w:sz="4" w:space="0" w:color="000000"/>
            </w:tcBorders>
          </w:tcPr>
          <w:p w14:paraId="1B103621" w14:textId="77777777" w:rsidR="00C508F0" w:rsidRDefault="00C508F0">
            <w:pPr>
              <w:rPr>
                <w:sz w:val="2"/>
                <w:szCs w:val="2"/>
              </w:rPr>
            </w:pPr>
          </w:p>
        </w:tc>
        <w:tc>
          <w:tcPr>
            <w:tcW w:w="1440" w:type="dxa"/>
            <w:tcBorders>
              <w:top w:val="single" w:sz="4" w:space="0" w:color="000000"/>
              <w:left w:val="single" w:sz="4" w:space="0" w:color="000000"/>
              <w:bottom w:val="single" w:sz="4" w:space="0" w:color="000000"/>
              <w:right w:val="single" w:sz="4" w:space="0" w:color="000000"/>
            </w:tcBorders>
          </w:tcPr>
          <w:p w14:paraId="57F96016" w14:textId="77777777" w:rsidR="00C508F0" w:rsidRDefault="00C508F0">
            <w:pPr>
              <w:pStyle w:val="TableParagraph"/>
              <w:rPr>
                <w:rFonts w:ascii="Times New Roman"/>
                <w:sz w:val="20"/>
              </w:rPr>
            </w:pPr>
          </w:p>
        </w:tc>
        <w:tc>
          <w:tcPr>
            <w:tcW w:w="2172" w:type="dxa"/>
            <w:tcBorders>
              <w:top w:val="single" w:sz="4" w:space="0" w:color="000000"/>
              <w:left w:val="single" w:sz="4" w:space="0" w:color="000000"/>
              <w:bottom w:val="single" w:sz="4" w:space="0" w:color="000000"/>
              <w:right w:val="single" w:sz="4" w:space="0" w:color="000000"/>
            </w:tcBorders>
          </w:tcPr>
          <w:p w14:paraId="14E80C81" w14:textId="77777777" w:rsidR="00C508F0" w:rsidRDefault="00C508F0">
            <w:pPr>
              <w:pStyle w:val="TableParagraph"/>
              <w:rPr>
                <w:rFonts w:ascii="Times New Roman"/>
                <w:sz w:val="20"/>
              </w:rPr>
            </w:pPr>
          </w:p>
        </w:tc>
      </w:tr>
      <w:tr w:rsidR="00C508F0" w14:paraId="4ABB60E8" w14:textId="77777777">
        <w:trPr>
          <w:trHeight w:val="290"/>
        </w:trPr>
        <w:tc>
          <w:tcPr>
            <w:tcW w:w="3893" w:type="dxa"/>
            <w:tcBorders>
              <w:top w:val="single" w:sz="4" w:space="0" w:color="000000"/>
              <w:left w:val="single" w:sz="4" w:space="0" w:color="000000"/>
              <w:bottom w:val="single" w:sz="4" w:space="0" w:color="000000"/>
              <w:right w:val="single" w:sz="4" w:space="0" w:color="000000"/>
            </w:tcBorders>
          </w:tcPr>
          <w:p w14:paraId="65B53261" w14:textId="77777777" w:rsidR="00C508F0" w:rsidRDefault="00000000">
            <w:pPr>
              <w:pStyle w:val="TableParagraph"/>
              <w:ind w:left="163"/>
            </w:pPr>
            <w:r>
              <w:rPr>
                <w:b/>
              </w:rPr>
              <w:t>5.</w:t>
            </w:r>
            <w:r>
              <w:rPr>
                <w:b/>
                <w:spacing w:val="73"/>
                <w:w w:val="150"/>
              </w:rPr>
              <w:t xml:space="preserve"> </w:t>
            </w:r>
            <w:r>
              <w:t>Development</w:t>
            </w:r>
            <w:r>
              <w:rPr>
                <w:spacing w:val="-1"/>
              </w:rPr>
              <w:t xml:space="preserve"> </w:t>
            </w:r>
            <w:r>
              <w:t>of</w:t>
            </w:r>
            <w:r>
              <w:rPr>
                <w:spacing w:val="-2"/>
              </w:rPr>
              <w:t xml:space="preserve"> </w:t>
            </w:r>
            <w:r>
              <w:rPr>
                <w:spacing w:val="-4"/>
              </w:rPr>
              <w:t>sex-</w:t>
            </w:r>
          </w:p>
        </w:tc>
        <w:tc>
          <w:tcPr>
            <w:tcW w:w="4860" w:type="dxa"/>
            <w:tcBorders>
              <w:top w:val="single" w:sz="4" w:space="0" w:color="000000"/>
              <w:left w:val="single" w:sz="4" w:space="0" w:color="000000"/>
              <w:bottom w:val="single" w:sz="4" w:space="0" w:color="000000"/>
              <w:right w:val="single" w:sz="4" w:space="0" w:color="000000"/>
            </w:tcBorders>
          </w:tcPr>
          <w:p w14:paraId="735AA2CE" w14:textId="77777777" w:rsidR="00C508F0" w:rsidRDefault="00000000">
            <w:pPr>
              <w:pStyle w:val="TableParagraph"/>
              <w:numPr>
                <w:ilvl w:val="0"/>
                <w:numId w:val="5"/>
              </w:numPr>
              <w:tabs>
                <w:tab w:val="left" w:pos="508"/>
              </w:tabs>
              <w:spacing w:line="269" w:lineRule="exact"/>
            </w:pPr>
            <w:r>
              <w:t>Sex</w:t>
            </w:r>
            <w:r>
              <w:rPr>
                <w:spacing w:val="-9"/>
              </w:rPr>
              <w:t xml:space="preserve"> </w:t>
            </w:r>
            <w:r>
              <w:t>disaggregated</w:t>
            </w:r>
            <w:r>
              <w:rPr>
                <w:spacing w:val="-7"/>
              </w:rPr>
              <w:t xml:space="preserve"> </w:t>
            </w:r>
            <w:r>
              <w:t>PPMS</w:t>
            </w:r>
            <w:r>
              <w:rPr>
                <w:spacing w:val="-5"/>
              </w:rPr>
              <w:t xml:space="preserve"> </w:t>
            </w:r>
            <w:r>
              <w:t>operational</w:t>
            </w:r>
            <w:r>
              <w:rPr>
                <w:spacing w:val="-7"/>
              </w:rPr>
              <w:t xml:space="preserve"> </w:t>
            </w:r>
            <w:r>
              <w:rPr>
                <w:spacing w:val="-2"/>
              </w:rPr>
              <w:t>(2017</w:t>
            </w:r>
          </w:p>
        </w:tc>
        <w:tc>
          <w:tcPr>
            <w:tcW w:w="2431" w:type="dxa"/>
            <w:vMerge/>
            <w:tcBorders>
              <w:top w:val="nil"/>
              <w:left w:val="single" w:sz="4" w:space="0" w:color="000000"/>
              <w:bottom w:val="single" w:sz="4" w:space="0" w:color="000000"/>
              <w:right w:val="single" w:sz="4" w:space="0" w:color="000000"/>
            </w:tcBorders>
          </w:tcPr>
          <w:p w14:paraId="7724A46E" w14:textId="77777777" w:rsidR="00C508F0" w:rsidRDefault="00C508F0">
            <w:pPr>
              <w:rPr>
                <w:sz w:val="2"/>
                <w:szCs w:val="2"/>
              </w:rPr>
            </w:pPr>
          </w:p>
        </w:tc>
        <w:tc>
          <w:tcPr>
            <w:tcW w:w="1440" w:type="dxa"/>
            <w:tcBorders>
              <w:top w:val="single" w:sz="4" w:space="0" w:color="000000"/>
              <w:left w:val="single" w:sz="4" w:space="0" w:color="000000"/>
              <w:bottom w:val="single" w:sz="4" w:space="0" w:color="000000"/>
              <w:right w:val="single" w:sz="4" w:space="0" w:color="000000"/>
            </w:tcBorders>
          </w:tcPr>
          <w:p w14:paraId="53C509DE" w14:textId="77777777" w:rsidR="00C508F0" w:rsidRDefault="00C508F0">
            <w:pPr>
              <w:pStyle w:val="TableParagraph"/>
              <w:rPr>
                <w:rFonts w:ascii="Times New Roman"/>
                <w:sz w:val="20"/>
              </w:rPr>
            </w:pPr>
          </w:p>
        </w:tc>
        <w:tc>
          <w:tcPr>
            <w:tcW w:w="2172" w:type="dxa"/>
            <w:tcBorders>
              <w:top w:val="single" w:sz="4" w:space="0" w:color="000000"/>
              <w:left w:val="single" w:sz="4" w:space="0" w:color="000000"/>
              <w:bottom w:val="single" w:sz="4" w:space="0" w:color="000000"/>
              <w:right w:val="single" w:sz="4" w:space="0" w:color="000000"/>
            </w:tcBorders>
          </w:tcPr>
          <w:p w14:paraId="491877DE" w14:textId="77777777" w:rsidR="00C508F0" w:rsidRDefault="00C508F0">
            <w:pPr>
              <w:pStyle w:val="TableParagraph"/>
              <w:rPr>
                <w:rFonts w:ascii="Times New Roman"/>
                <w:sz w:val="20"/>
              </w:rPr>
            </w:pPr>
          </w:p>
        </w:tc>
      </w:tr>
      <w:tr w:rsidR="00C508F0" w14:paraId="2E7D0C32" w14:textId="77777777">
        <w:trPr>
          <w:trHeight w:val="398"/>
        </w:trPr>
        <w:tc>
          <w:tcPr>
            <w:tcW w:w="14796" w:type="dxa"/>
            <w:gridSpan w:val="5"/>
            <w:tcBorders>
              <w:top w:val="single" w:sz="4" w:space="0" w:color="000000"/>
              <w:bottom w:val="nil"/>
              <w:right w:val="nil"/>
            </w:tcBorders>
          </w:tcPr>
          <w:p w14:paraId="11817548" w14:textId="77777777" w:rsidR="00C508F0" w:rsidRDefault="00000000">
            <w:pPr>
              <w:pStyle w:val="TableParagraph"/>
              <w:tabs>
                <w:tab w:val="left" w:pos="8731"/>
              </w:tabs>
              <w:spacing w:before="32"/>
              <w:ind w:left="112"/>
              <w:rPr>
                <w:sz w:val="16"/>
              </w:rPr>
            </w:pPr>
            <w:r>
              <w:rPr>
                <w:sz w:val="16"/>
              </w:rPr>
              <w:t>Draft</w:t>
            </w:r>
            <w:r>
              <w:rPr>
                <w:spacing w:val="-1"/>
                <w:sz w:val="16"/>
              </w:rPr>
              <w:t xml:space="preserve"> </w:t>
            </w:r>
            <w:r>
              <w:rPr>
                <w:sz w:val="16"/>
              </w:rPr>
              <w:t>Gender</w:t>
            </w:r>
            <w:r>
              <w:rPr>
                <w:spacing w:val="-5"/>
                <w:sz w:val="16"/>
              </w:rPr>
              <w:t xml:space="preserve"> </w:t>
            </w:r>
            <w:r>
              <w:rPr>
                <w:sz w:val="16"/>
              </w:rPr>
              <w:t>Action</w:t>
            </w:r>
            <w:r>
              <w:rPr>
                <w:spacing w:val="-5"/>
                <w:sz w:val="16"/>
              </w:rPr>
              <w:t xml:space="preserve"> </w:t>
            </w:r>
            <w:r>
              <w:rPr>
                <w:sz w:val="16"/>
              </w:rPr>
              <w:t>Plan</w:t>
            </w:r>
            <w:r>
              <w:rPr>
                <w:spacing w:val="-5"/>
                <w:sz w:val="16"/>
              </w:rPr>
              <w:t xml:space="preserve"> </w:t>
            </w:r>
            <w:r>
              <w:rPr>
                <w:sz w:val="16"/>
              </w:rPr>
              <w:t>/</w:t>
            </w:r>
            <w:r>
              <w:rPr>
                <w:spacing w:val="-1"/>
                <w:sz w:val="16"/>
              </w:rPr>
              <w:t xml:space="preserve"> </w:t>
            </w:r>
            <w:r>
              <w:rPr>
                <w:sz w:val="16"/>
              </w:rPr>
              <w:t>October</w:t>
            </w:r>
            <w:r>
              <w:rPr>
                <w:spacing w:val="40"/>
                <w:sz w:val="16"/>
              </w:rPr>
              <w:t xml:space="preserve"> </w:t>
            </w:r>
            <w:r>
              <w:rPr>
                <w:spacing w:val="-4"/>
                <w:sz w:val="16"/>
              </w:rPr>
              <w:t>2017</w:t>
            </w:r>
            <w:r>
              <w:rPr>
                <w:sz w:val="16"/>
              </w:rPr>
              <w:tab/>
              <w:t>Page</w:t>
            </w:r>
            <w:r>
              <w:rPr>
                <w:spacing w:val="-4"/>
                <w:sz w:val="16"/>
              </w:rPr>
              <w:t xml:space="preserve"> </w:t>
            </w:r>
            <w:r>
              <w:rPr>
                <w:spacing w:val="-5"/>
                <w:sz w:val="16"/>
              </w:rPr>
              <w:t>13</w:t>
            </w:r>
          </w:p>
        </w:tc>
      </w:tr>
    </w:tbl>
    <w:p w14:paraId="0E49A71E" w14:textId="7083D1F3" w:rsidR="00C508F0" w:rsidRDefault="00A978DA">
      <w:pPr>
        <w:rPr>
          <w:sz w:val="2"/>
          <w:szCs w:val="2"/>
        </w:rPr>
      </w:pPr>
      <w:r>
        <w:rPr>
          <w:noProof/>
        </w:rPr>
        <mc:AlternateContent>
          <mc:Choice Requires="wps">
            <w:drawing>
              <wp:anchor distT="0" distB="0" distL="0" distR="0" simplePos="0" relativeHeight="487339520" behindDoc="1" locked="0" layoutInCell="1" allowOverlap="1" wp14:anchorId="6D48408A" wp14:editId="43A6C942">
                <wp:simplePos x="0" y="0"/>
                <wp:positionH relativeFrom="page">
                  <wp:posOffset>755650</wp:posOffset>
                </wp:positionH>
                <wp:positionV relativeFrom="page">
                  <wp:posOffset>6783070</wp:posOffset>
                </wp:positionV>
                <wp:extent cx="76200" cy="233680"/>
                <wp:effectExtent l="0" t="0" r="0" b="0"/>
                <wp:wrapNone/>
                <wp:docPr id="108332619" name="Freeform: 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0" cy="233680"/>
                        </a:xfrm>
                        <a:custGeom>
                          <a:avLst/>
                          <a:gdLst/>
                          <a:ahLst/>
                          <a:cxnLst/>
                          <a:rect l="l" t="t" r="r" b="b"/>
                          <a:pathLst>
                            <a:path w="76200" h="233679">
                              <a:moveTo>
                                <a:pt x="76200" y="0"/>
                              </a:moveTo>
                              <a:lnTo>
                                <a:pt x="0" y="0"/>
                              </a:lnTo>
                              <a:lnTo>
                                <a:pt x="0" y="117348"/>
                              </a:lnTo>
                              <a:lnTo>
                                <a:pt x="0" y="233172"/>
                              </a:lnTo>
                              <a:lnTo>
                                <a:pt x="76200" y="233172"/>
                              </a:lnTo>
                              <a:lnTo>
                                <a:pt x="76200" y="117348"/>
                              </a:lnTo>
                              <a:lnTo>
                                <a:pt x="76200" y="0"/>
                              </a:lnTo>
                              <a:close/>
                            </a:path>
                          </a:pathLst>
                        </a:custGeom>
                        <a:solidFill>
                          <a:srgbClr val="0F243E"/>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968D702" id="Freeform: Shape 21" o:spid="_x0000_s1026" style="position:absolute;margin-left:59.5pt;margin-top:534.1pt;width:6pt;height:18.4pt;z-index:-159769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76200,23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" path="m76200,l,,,117348,,233172r76200,l76200,117348,76200,xe" fillcolor="#0f243e" stroked="f">
                <v:path arrowok="t"/>
                <w10:wrap anchorx="page" anchory="page"/>
              </v:shape>
            </w:pict>
          </mc:Fallback>
        </mc:AlternateContent>
      </w:r>
    </w:p>
    <w:p w14:paraId="3A9CF248" w14:textId="77777777" w:rsidR="00C508F0" w:rsidRDefault="00C508F0">
      <w:pPr>
        <w:rPr>
          <w:sz w:val="2"/>
          <w:szCs w:val="2"/>
        </w:rPr>
        <w:sectPr w:rsidR="00C508F0">
          <w:headerReference w:type="default" r:id="rId13"/>
          <w:pgSz w:w="16850" w:h="11910" w:orient="landscape"/>
          <w:pgMar w:top="840" w:right="560" w:bottom="280" w:left="1080" w:header="652" w:footer="0" w:gutter="0"/>
          <w:cols w:space="720"/>
        </w:sectPr>
      </w:pPr>
    </w:p>
    <w:tbl>
      <w:tblPr>
        <w:tblW w:w="0" w:type="auto"/>
        <w:tblInd w:w="285" w:type="dxa"/>
        <w:tblBorders>
          <w:top w:val="single" w:sz="48" w:space="0" w:color="0F243E"/>
          <w:left w:val="single" w:sz="48" w:space="0" w:color="0F243E"/>
          <w:bottom w:val="single" w:sz="48" w:space="0" w:color="0F243E"/>
          <w:right w:val="single" w:sz="48" w:space="0" w:color="0F243E"/>
          <w:insideH w:val="single" w:sz="48" w:space="0" w:color="0F243E"/>
          <w:insideV w:val="single" w:sz="48" w:space="0" w:color="0F243E"/>
        </w:tblBorders>
        <w:tblLayout w:type="fixed"/>
        <w:tblCellMar>
          <w:left w:w="0" w:type="dxa"/>
          <w:right w:w="0" w:type="dxa"/>
        </w:tblCellMar>
        <w:tblLook w:val="01E0" w:firstRow="1" w:lastRow="1" w:firstColumn="1" w:lastColumn="1" w:noHBand="0" w:noVBand="0"/>
      </w:tblPr>
      <w:tblGrid>
        <w:gridCol w:w="3893"/>
        <w:gridCol w:w="4860"/>
        <w:gridCol w:w="2431"/>
        <w:gridCol w:w="1440"/>
        <w:gridCol w:w="2172"/>
      </w:tblGrid>
      <w:tr w:rsidR="00C508F0" w14:paraId="63CBA4BE" w14:textId="77777777">
        <w:trPr>
          <w:trHeight w:val="290"/>
        </w:trPr>
        <w:tc>
          <w:tcPr>
            <w:tcW w:w="14796" w:type="dxa"/>
            <w:gridSpan w:val="5"/>
            <w:tcBorders>
              <w:top w:val="nil"/>
              <w:bottom w:val="single" w:sz="4" w:space="0" w:color="000000"/>
              <w:right w:val="nil"/>
            </w:tcBorders>
          </w:tcPr>
          <w:p w14:paraId="32077977" w14:textId="77777777" w:rsidR="00C508F0" w:rsidRDefault="00000000">
            <w:pPr>
              <w:pStyle w:val="TableParagraph"/>
              <w:spacing w:before="75"/>
              <w:ind w:left="112"/>
              <w:rPr>
                <w:sz w:val="16"/>
              </w:rPr>
            </w:pPr>
            <w:r>
              <w:rPr>
                <w:sz w:val="16"/>
              </w:rPr>
              <w:lastRenderedPageBreak/>
              <w:t>TA-9030-MON</w:t>
            </w:r>
            <w:r>
              <w:rPr>
                <w:spacing w:val="-7"/>
                <w:sz w:val="16"/>
              </w:rPr>
              <w:t xml:space="preserve"> </w:t>
            </w:r>
            <w:r>
              <w:rPr>
                <w:sz w:val="16"/>
              </w:rPr>
              <w:t>/</w:t>
            </w:r>
            <w:r>
              <w:rPr>
                <w:spacing w:val="-4"/>
                <w:sz w:val="16"/>
              </w:rPr>
              <w:t xml:space="preserve"> </w:t>
            </w:r>
            <w:r>
              <w:rPr>
                <w:sz w:val="16"/>
              </w:rPr>
              <w:t>Green</w:t>
            </w:r>
            <w:r>
              <w:rPr>
                <w:spacing w:val="-7"/>
                <w:sz w:val="16"/>
              </w:rPr>
              <w:t xml:space="preserve"> </w:t>
            </w:r>
            <w:r>
              <w:rPr>
                <w:sz w:val="16"/>
              </w:rPr>
              <w:t>Affordable</w:t>
            </w:r>
            <w:r>
              <w:rPr>
                <w:spacing w:val="-7"/>
                <w:sz w:val="16"/>
              </w:rPr>
              <w:t xml:space="preserve"> </w:t>
            </w:r>
            <w:r>
              <w:rPr>
                <w:sz w:val="16"/>
              </w:rPr>
              <w:t>Housing</w:t>
            </w:r>
            <w:r>
              <w:rPr>
                <w:spacing w:val="-5"/>
                <w:sz w:val="16"/>
              </w:rPr>
              <w:t xml:space="preserve"> </w:t>
            </w:r>
            <w:r>
              <w:rPr>
                <w:sz w:val="16"/>
              </w:rPr>
              <w:t>and</w:t>
            </w:r>
            <w:r>
              <w:rPr>
                <w:spacing w:val="-5"/>
                <w:sz w:val="16"/>
              </w:rPr>
              <w:t xml:space="preserve"> </w:t>
            </w:r>
            <w:r>
              <w:rPr>
                <w:sz w:val="16"/>
              </w:rPr>
              <w:t>Resilient</w:t>
            </w:r>
            <w:r>
              <w:rPr>
                <w:spacing w:val="-6"/>
                <w:sz w:val="16"/>
              </w:rPr>
              <w:t xml:space="preserve"> </w:t>
            </w:r>
            <w:r>
              <w:rPr>
                <w:sz w:val="16"/>
              </w:rPr>
              <w:t>Urban</w:t>
            </w:r>
            <w:r>
              <w:rPr>
                <w:spacing w:val="-4"/>
                <w:sz w:val="16"/>
              </w:rPr>
              <w:t xml:space="preserve"> </w:t>
            </w:r>
            <w:r>
              <w:rPr>
                <w:sz w:val="16"/>
              </w:rPr>
              <w:t>Renewal</w:t>
            </w:r>
            <w:r>
              <w:rPr>
                <w:spacing w:val="-4"/>
                <w:sz w:val="16"/>
              </w:rPr>
              <w:t xml:space="preserve"> </w:t>
            </w:r>
            <w:r>
              <w:rPr>
                <w:spacing w:val="-2"/>
                <w:sz w:val="16"/>
              </w:rPr>
              <w:t>Project</w:t>
            </w:r>
          </w:p>
        </w:tc>
      </w:tr>
      <w:tr w:rsidR="00C508F0" w14:paraId="49196F78" w14:textId="77777777">
        <w:trPr>
          <w:trHeight w:val="585"/>
        </w:trPr>
        <w:tc>
          <w:tcPr>
            <w:tcW w:w="3893" w:type="dxa"/>
            <w:tcBorders>
              <w:top w:val="single" w:sz="4" w:space="0" w:color="000000"/>
              <w:left w:val="single" w:sz="4" w:space="0" w:color="000000"/>
              <w:bottom w:val="single" w:sz="4" w:space="0" w:color="000000"/>
              <w:right w:val="single" w:sz="4" w:space="0" w:color="000000"/>
            </w:tcBorders>
            <w:shd w:val="clear" w:color="auto" w:fill="C6D9F1"/>
          </w:tcPr>
          <w:p w14:paraId="167BF70D" w14:textId="77777777" w:rsidR="00C508F0" w:rsidRDefault="00000000">
            <w:pPr>
              <w:pStyle w:val="TableParagraph"/>
              <w:spacing w:before="76"/>
              <w:ind w:left="1120"/>
              <w:rPr>
                <w:b/>
              </w:rPr>
            </w:pPr>
            <w:r>
              <w:rPr>
                <w:b/>
              </w:rPr>
              <w:t>Proposed</w:t>
            </w:r>
            <w:r>
              <w:rPr>
                <w:b/>
                <w:spacing w:val="-3"/>
              </w:rPr>
              <w:t xml:space="preserve"> </w:t>
            </w:r>
            <w:r>
              <w:rPr>
                <w:b/>
                <w:spacing w:val="-2"/>
              </w:rPr>
              <w:t>Action</w:t>
            </w:r>
          </w:p>
        </w:tc>
        <w:tc>
          <w:tcPr>
            <w:tcW w:w="4860" w:type="dxa"/>
            <w:tcBorders>
              <w:top w:val="single" w:sz="4" w:space="0" w:color="000000"/>
              <w:left w:val="single" w:sz="4" w:space="0" w:color="000000"/>
              <w:bottom w:val="single" w:sz="4" w:space="0" w:color="000000"/>
              <w:right w:val="single" w:sz="4" w:space="0" w:color="000000"/>
            </w:tcBorders>
            <w:shd w:val="clear" w:color="auto" w:fill="C6D9F1"/>
          </w:tcPr>
          <w:p w14:paraId="2CC16206" w14:textId="77777777" w:rsidR="00C508F0" w:rsidRDefault="00000000">
            <w:pPr>
              <w:pStyle w:val="TableParagraph"/>
              <w:spacing w:before="76"/>
              <w:ind w:left="1305"/>
              <w:rPr>
                <w:b/>
              </w:rPr>
            </w:pPr>
            <w:r>
              <w:rPr>
                <w:b/>
              </w:rPr>
              <w:t>Targets</w:t>
            </w:r>
            <w:r>
              <w:rPr>
                <w:b/>
                <w:spacing w:val="-4"/>
              </w:rPr>
              <w:t xml:space="preserve"> </w:t>
            </w:r>
            <w:r>
              <w:rPr>
                <w:b/>
              </w:rPr>
              <w:t>and</w:t>
            </w:r>
            <w:r>
              <w:rPr>
                <w:b/>
                <w:spacing w:val="-4"/>
              </w:rPr>
              <w:t xml:space="preserve"> </w:t>
            </w:r>
            <w:r>
              <w:rPr>
                <w:b/>
                <w:spacing w:val="-2"/>
              </w:rPr>
              <w:t>Indicators</w:t>
            </w:r>
          </w:p>
        </w:tc>
        <w:tc>
          <w:tcPr>
            <w:tcW w:w="2431" w:type="dxa"/>
            <w:tcBorders>
              <w:top w:val="single" w:sz="4" w:space="0" w:color="000000"/>
              <w:left w:val="single" w:sz="4" w:space="0" w:color="000000"/>
              <w:bottom w:val="single" w:sz="4" w:space="0" w:color="000000"/>
              <w:right w:val="single" w:sz="4" w:space="0" w:color="000000"/>
            </w:tcBorders>
            <w:shd w:val="clear" w:color="auto" w:fill="C6D9F1"/>
          </w:tcPr>
          <w:p w14:paraId="11DA51C8" w14:textId="77777777" w:rsidR="00C508F0" w:rsidRDefault="00000000">
            <w:pPr>
              <w:pStyle w:val="TableParagraph"/>
              <w:spacing w:before="61" w:line="252" w:lineRule="exact"/>
              <w:ind w:left="162" w:right="85"/>
              <w:rPr>
                <w:b/>
              </w:rPr>
            </w:pPr>
            <w:r>
              <w:rPr>
                <w:b/>
                <w:spacing w:val="-2"/>
              </w:rPr>
              <w:t>Responsible Agencies</w:t>
            </w:r>
          </w:p>
        </w:tc>
        <w:tc>
          <w:tcPr>
            <w:tcW w:w="1440" w:type="dxa"/>
            <w:tcBorders>
              <w:top w:val="single" w:sz="4" w:space="0" w:color="000000"/>
              <w:left w:val="single" w:sz="4" w:space="0" w:color="000000"/>
              <w:bottom w:val="single" w:sz="4" w:space="0" w:color="000000"/>
              <w:right w:val="single" w:sz="4" w:space="0" w:color="000000"/>
            </w:tcBorders>
            <w:shd w:val="clear" w:color="auto" w:fill="C6D9F1"/>
          </w:tcPr>
          <w:p w14:paraId="7F8011B6" w14:textId="77777777" w:rsidR="00C508F0" w:rsidRDefault="00000000">
            <w:pPr>
              <w:pStyle w:val="TableParagraph"/>
              <w:spacing w:before="76"/>
              <w:ind w:left="160"/>
              <w:rPr>
                <w:b/>
              </w:rPr>
            </w:pPr>
            <w:r>
              <w:rPr>
                <w:b/>
                <w:spacing w:val="-2"/>
              </w:rPr>
              <w:t>Timeline</w:t>
            </w:r>
          </w:p>
        </w:tc>
        <w:tc>
          <w:tcPr>
            <w:tcW w:w="2172" w:type="dxa"/>
            <w:tcBorders>
              <w:top w:val="single" w:sz="4" w:space="0" w:color="000000"/>
              <w:left w:val="single" w:sz="4" w:space="0" w:color="000000"/>
              <w:bottom w:val="single" w:sz="4" w:space="0" w:color="000000"/>
              <w:right w:val="single" w:sz="4" w:space="0" w:color="000000"/>
            </w:tcBorders>
            <w:shd w:val="clear" w:color="auto" w:fill="C6D9F1"/>
          </w:tcPr>
          <w:p w14:paraId="6F346BD3" w14:textId="77777777" w:rsidR="00C508F0" w:rsidRDefault="00000000">
            <w:pPr>
              <w:pStyle w:val="TableParagraph"/>
              <w:spacing w:before="76"/>
              <w:ind w:left="261"/>
              <w:rPr>
                <w:b/>
              </w:rPr>
            </w:pPr>
            <w:r>
              <w:rPr>
                <w:b/>
              </w:rPr>
              <w:t>Budget</w:t>
            </w:r>
            <w:r>
              <w:rPr>
                <w:b/>
                <w:spacing w:val="-5"/>
              </w:rPr>
              <w:t xml:space="preserve"> </w:t>
            </w:r>
            <w:r>
              <w:rPr>
                <w:b/>
              </w:rPr>
              <w:t>and</w:t>
            </w:r>
            <w:r>
              <w:rPr>
                <w:b/>
                <w:spacing w:val="-3"/>
              </w:rPr>
              <w:t xml:space="preserve"> </w:t>
            </w:r>
            <w:r>
              <w:rPr>
                <w:b/>
                <w:spacing w:val="-4"/>
              </w:rPr>
              <w:t>Cost</w:t>
            </w:r>
          </w:p>
        </w:tc>
      </w:tr>
      <w:tr w:rsidR="00C508F0" w14:paraId="6BC80849" w14:textId="77777777">
        <w:trPr>
          <w:trHeight w:val="760"/>
        </w:trPr>
        <w:tc>
          <w:tcPr>
            <w:tcW w:w="3893" w:type="dxa"/>
            <w:tcBorders>
              <w:top w:val="single" w:sz="4" w:space="0" w:color="000000"/>
              <w:left w:val="single" w:sz="4" w:space="0" w:color="000000"/>
              <w:bottom w:val="single" w:sz="4" w:space="0" w:color="000000"/>
              <w:right w:val="single" w:sz="4" w:space="0" w:color="000000"/>
            </w:tcBorders>
          </w:tcPr>
          <w:p w14:paraId="6FD62522" w14:textId="77777777" w:rsidR="00C508F0" w:rsidRDefault="00000000">
            <w:pPr>
              <w:pStyle w:val="TableParagraph"/>
              <w:spacing w:line="252" w:lineRule="exact"/>
              <w:ind w:left="523"/>
            </w:pPr>
            <w:r>
              <w:t>disaggregated program performance</w:t>
            </w:r>
            <w:r>
              <w:rPr>
                <w:spacing w:val="-16"/>
              </w:rPr>
              <w:t xml:space="preserve"> </w:t>
            </w:r>
            <w:r>
              <w:t>monitoring</w:t>
            </w:r>
            <w:r>
              <w:rPr>
                <w:spacing w:val="-15"/>
              </w:rPr>
              <w:t xml:space="preserve"> </w:t>
            </w:r>
            <w:r>
              <w:t xml:space="preserve">system </w:t>
            </w:r>
            <w:r>
              <w:rPr>
                <w:spacing w:val="-2"/>
              </w:rPr>
              <w:t>(PPMS)</w:t>
            </w:r>
          </w:p>
        </w:tc>
        <w:tc>
          <w:tcPr>
            <w:tcW w:w="4860" w:type="dxa"/>
            <w:tcBorders>
              <w:top w:val="single" w:sz="4" w:space="0" w:color="000000"/>
              <w:left w:val="single" w:sz="4" w:space="0" w:color="000000"/>
              <w:bottom w:val="single" w:sz="4" w:space="0" w:color="000000"/>
              <w:right w:val="single" w:sz="4" w:space="0" w:color="000000"/>
            </w:tcBorders>
          </w:tcPr>
          <w:p w14:paraId="055B81B1" w14:textId="77777777" w:rsidR="00C508F0" w:rsidRDefault="00000000">
            <w:pPr>
              <w:pStyle w:val="TableParagraph"/>
              <w:spacing w:line="250" w:lineRule="exact"/>
              <w:ind w:left="508"/>
            </w:pPr>
            <w:r>
              <w:t>baseline:</w:t>
            </w:r>
            <w:r>
              <w:rPr>
                <w:spacing w:val="-7"/>
              </w:rPr>
              <w:t xml:space="preserve"> </w:t>
            </w:r>
            <w:r>
              <w:rPr>
                <w:spacing w:val="-5"/>
              </w:rPr>
              <w:t>0)</w:t>
            </w:r>
          </w:p>
        </w:tc>
        <w:tc>
          <w:tcPr>
            <w:tcW w:w="2431" w:type="dxa"/>
            <w:vMerge w:val="restart"/>
            <w:tcBorders>
              <w:top w:val="single" w:sz="4" w:space="0" w:color="000000"/>
              <w:left w:val="single" w:sz="4" w:space="0" w:color="000000"/>
              <w:bottom w:val="single" w:sz="4" w:space="0" w:color="000000"/>
              <w:right w:val="single" w:sz="4" w:space="0" w:color="000000"/>
            </w:tcBorders>
          </w:tcPr>
          <w:p w14:paraId="228B0BFD" w14:textId="77777777" w:rsidR="00C508F0" w:rsidRDefault="00000000">
            <w:pPr>
              <w:pStyle w:val="TableParagraph"/>
              <w:ind w:left="508" w:right="297"/>
            </w:pPr>
            <w:r>
              <w:t>for</w:t>
            </w:r>
            <w:r>
              <w:rPr>
                <w:spacing w:val="-16"/>
              </w:rPr>
              <w:t xml:space="preserve"> </w:t>
            </w:r>
            <w:r>
              <w:t xml:space="preserve">Development </w:t>
            </w:r>
            <w:r>
              <w:rPr>
                <w:spacing w:val="-2"/>
              </w:rPr>
              <w:t>activities</w:t>
            </w:r>
          </w:p>
        </w:tc>
        <w:tc>
          <w:tcPr>
            <w:tcW w:w="1440" w:type="dxa"/>
            <w:tcBorders>
              <w:top w:val="single" w:sz="4" w:space="0" w:color="000000"/>
              <w:left w:val="single" w:sz="4" w:space="0" w:color="000000"/>
              <w:bottom w:val="single" w:sz="4" w:space="0" w:color="000000"/>
              <w:right w:val="single" w:sz="4" w:space="0" w:color="000000"/>
            </w:tcBorders>
          </w:tcPr>
          <w:p w14:paraId="4B57B496" w14:textId="77777777" w:rsidR="00C508F0" w:rsidRDefault="00C508F0">
            <w:pPr>
              <w:pStyle w:val="TableParagraph"/>
              <w:rPr>
                <w:rFonts w:ascii="Times New Roman"/>
                <w:sz w:val="20"/>
              </w:rPr>
            </w:pPr>
          </w:p>
        </w:tc>
        <w:tc>
          <w:tcPr>
            <w:tcW w:w="2172" w:type="dxa"/>
            <w:tcBorders>
              <w:top w:val="single" w:sz="4" w:space="0" w:color="000000"/>
              <w:left w:val="single" w:sz="4" w:space="0" w:color="000000"/>
              <w:bottom w:val="single" w:sz="4" w:space="0" w:color="000000"/>
              <w:right w:val="single" w:sz="4" w:space="0" w:color="000000"/>
            </w:tcBorders>
          </w:tcPr>
          <w:p w14:paraId="7EB7C9DC" w14:textId="77777777" w:rsidR="00C508F0" w:rsidRDefault="00C508F0">
            <w:pPr>
              <w:pStyle w:val="TableParagraph"/>
              <w:rPr>
                <w:rFonts w:ascii="Times New Roman"/>
                <w:sz w:val="20"/>
              </w:rPr>
            </w:pPr>
          </w:p>
        </w:tc>
      </w:tr>
      <w:tr w:rsidR="00C508F0" w14:paraId="179B90DA" w14:textId="77777777">
        <w:trPr>
          <w:trHeight w:val="772"/>
        </w:trPr>
        <w:tc>
          <w:tcPr>
            <w:tcW w:w="3893" w:type="dxa"/>
            <w:tcBorders>
              <w:top w:val="single" w:sz="4" w:space="0" w:color="000000"/>
              <w:left w:val="single" w:sz="4" w:space="0" w:color="000000"/>
              <w:bottom w:val="single" w:sz="4" w:space="0" w:color="000000"/>
              <w:right w:val="single" w:sz="4" w:space="0" w:color="000000"/>
            </w:tcBorders>
          </w:tcPr>
          <w:p w14:paraId="73F2D306" w14:textId="77777777" w:rsidR="00C508F0" w:rsidRDefault="00000000">
            <w:pPr>
              <w:pStyle w:val="TableParagraph"/>
              <w:ind w:left="523" w:hanging="360"/>
            </w:pPr>
            <w:r>
              <w:rPr>
                <w:b/>
              </w:rPr>
              <w:t>6.</w:t>
            </w:r>
            <w:r>
              <w:rPr>
                <w:b/>
                <w:spacing w:val="80"/>
              </w:rPr>
              <w:t xml:space="preserve"> </w:t>
            </w:r>
            <w:r>
              <w:t>Consultation and awareness raising</w:t>
            </w:r>
            <w:r>
              <w:rPr>
                <w:spacing w:val="-5"/>
              </w:rPr>
              <w:t xml:space="preserve"> </w:t>
            </w:r>
            <w:r>
              <w:t>on</w:t>
            </w:r>
            <w:r>
              <w:rPr>
                <w:spacing w:val="-10"/>
              </w:rPr>
              <w:t xml:space="preserve"> </w:t>
            </w:r>
            <w:r>
              <w:t>the</w:t>
            </w:r>
            <w:r>
              <w:rPr>
                <w:spacing w:val="-8"/>
              </w:rPr>
              <w:t xml:space="preserve"> </w:t>
            </w:r>
            <w:r>
              <w:t>project</w:t>
            </w:r>
            <w:r>
              <w:rPr>
                <w:spacing w:val="-8"/>
              </w:rPr>
              <w:t xml:space="preserve"> </w:t>
            </w:r>
            <w:r>
              <w:t>design</w:t>
            </w:r>
            <w:r>
              <w:rPr>
                <w:spacing w:val="-8"/>
              </w:rPr>
              <w:t xml:space="preserve"> </w:t>
            </w:r>
            <w:r>
              <w:t>and</w:t>
            </w:r>
          </w:p>
          <w:p w14:paraId="45968CC8" w14:textId="77777777" w:rsidR="00C508F0" w:rsidRDefault="00000000">
            <w:pPr>
              <w:pStyle w:val="TableParagraph"/>
              <w:spacing w:line="251" w:lineRule="exact"/>
              <w:ind w:left="523"/>
            </w:pPr>
            <w:r>
              <w:rPr>
                <w:spacing w:val="-2"/>
              </w:rPr>
              <w:t>implementation</w:t>
            </w:r>
          </w:p>
        </w:tc>
        <w:tc>
          <w:tcPr>
            <w:tcW w:w="4860" w:type="dxa"/>
            <w:tcBorders>
              <w:top w:val="single" w:sz="4" w:space="0" w:color="000000"/>
              <w:left w:val="single" w:sz="4" w:space="0" w:color="000000"/>
              <w:bottom w:val="single" w:sz="4" w:space="0" w:color="000000"/>
              <w:right w:val="single" w:sz="4" w:space="0" w:color="000000"/>
            </w:tcBorders>
          </w:tcPr>
          <w:p w14:paraId="3BA3BB62" w14:textId="77777777" w:rsidR="00C508F0" w:rsidRDefault="00000000">
            <w:pPr>
              <w:pStyle w:val="TableParagraph"/>
              <w:numPr>
                <w:ilvl w:val="0"/>
                <w:numId w:val="4"/>
              </w:numPr>
              <w:tabs>
                <w:tab w:val="left" w:pos="508"/>
              </w:tabs>
              <w:spacing w:line="252" w:lineRule="exact"/>
              <w:ind w:right="252"/>
            </w:pPr>
            <w:r>
              <w:t>At</w:t>
            </w:r>
            <w:r>
              <w:rPr>
                <w:spacing w:val="-5"/>
              </w:rPr>
              <w:t xml:space="preserve"> </w:t>
            </w:r>
            <w:r>
              <w:t>least</w:t>
            </w:r>
            <w:r>
              <w:rPr>
                <w:spacing w:val="-7"/>
              </w:rPr>
              <w:t xml:space="preserve"> </w:t>
            </w:r>
            <w:r>
              <w:t>50%</w:t>
            </w:r>
            <w:r>
              <w:rPr>
                <w:spacing w:val="-7"/>
              </w:rPr>
              <w:t xml:space="preserve"> </w:t>
            </w:r>
            <w:r>
              <w:t>of</w:t>
            </w:r>
            <w:r>
              <w:rPr>
                <w:spacing w:val="-5"/>
              </w:rPr>
              <w:t xml:space="preserve"> </w:t>
            </w:r>
            <w:r>
              <w:t>communities</w:t>
            </w:r>
            <w:r>
              <w:rPr>
                <w:spacing w:val="-6"/>
              </w:rPr>
              <w:t xml:space="preserve"> </w:t>
            </w:r>
            <w:r>
              <w:t>consulted</w:t>
            </w:r>
            <w:r>
              <w:rPr>
                <w:spacing w:val="-8"/>
              </w:rPr>
              <w:t xml:space="preserve"> </w:t>
            </w:r>
            <w:r>
              <w:t>on the project activities are women (2017 baseline: 0)</w:t>
            </w:r>
          </w:p>
        </w:tc>
        <w:tc>
          <w:tcPr>
            <w:tcW w:w="2431" w:type="dxa"/>
            <w:vMerge/>
            <w:tcBorders>
              <w:top w:val="nil"/>
              <w:left w:val="single" w:sz="4" w:space="0" w:color="000000"/>
              <w:bottom w:val="single" w:sz="4" w:space="0" w:color="000000"/>
              <w:right w:val="single" w:sz="4" w:space="0" w:color="000000"/>
            </w:tcBorders>
          </w:tcPr>
          <w:p w14:paraId="13587991" w14:textId="77777777" w:rsidR="00C508F0" w:rsidRDefault="00C508F0">
            <w:pPr>
              <w:rPr>
                <w:sz w:val="2"/>
                <w:szCs w:val="2"/>
              </w:rPr>
            </w:pPr>
          </w:p>
        </w:tc>
        <w:tc>
          <w:tcPr>
            <w:tcW w:w="1440" w:type="dxa"/>
            <w:tcBorders>
              <w:top w:val="single" w:sz="4" w:space="0" w:color="000000"/>
              <w:left w:val="single" w:sz="4" w:space="0" w:color="000000"/>
              <w:bottom w:val="single" w:sz="4" w:space="0" w:color="000000"/>
              <w:right w:val="single" w:sz="4" w:space="0" w:color="000000"/>
            </w:tcBorders>
          </w:tcPr>
          <w:p w14:paraId="443C76C8" w14:textId="77777777" w:rsidR="00C508F0" w:rsidRDefault="00C508F0">
            <w:pPr>
              <w:pStyle w:val="TableParagraph"/>
              <w:rPr>
                <w:rFonts w:ascii="Times New Roman"/>
                <w:sz w:val="20"/>
              </w:rPr>
            </w:pPr>
          </w:p>
        </w:tc>
        <w:tc>
          <w:tcPr>
            <w:tcW w:w="2172" w:type="dxa"/>
            <w:tcBorders>
              <w:top w:val="single" w:sz="4" w:space="0" w:color="000000"/>
              <w:left w:val="single" w:sz="4" w:space="0" w:color="000000"/>
              <w:bottom w:val="single" w:sz="4" w:space="0" w:color="000000"/>
              <w:right w:val="single" w:sz="4" w:space="0" w:color="000000"/>
            </w:tcBorders>
          </w:tcPr>
          <w:p w14:paraId="5EA5BEF4" w14:textId="77777777" w:rsidR="00C508F0" w:rsidRDefault="00C508F0">
            <w:pPr>
              <w:pStyle w:val="TableParagraph"/>
              <w:rPr>
                <w:rFonts w:ascii="Times New Roman"/>
                <w:sz w:val="20"/>
              </w:rPr>
            </w:pPr>
          </w:p>
        </w:tc>
      </w:tr>
      <w:tr w:rsidR="00C508F0" w14:paraId="0A825D38" w14:textId="77777777">
        <w:trPr>
          <w:trHeight w:val="371"/>
        </w:trPr>
        <w:tc>
          <w:tcPr>
            <w:tcW w:w="14796" w:type="dxa"/>
            <w:gridSpan w:val="5"/>
            <w:tcBorders>
              <w:top w:val="single" w:sz="4" w:space="0" w:color="000000"/>
              <w:left w:val="single" w:sz="4" w:space="0" w:color="000000"/>
              <w:bottom w:val="single" w:sz="4" w:space="0" w:color="000000"/>
              <w:right w:val="single" w:sz="4" w:space="0" w:color="000000"/>
            </w:tcBorders>
            <w:shd w:val="clear" w:color="auto" w:fill="D6E3BC"/>
          </w:tcPr>
          <w:p w14:paraId="4610B87D" w14:textId="77777777" w:rsidR="00C508F0" w:rsidRDefault="00000000">
            <w:pPr>
              <w:pStyle w:val="TableParagraph"/>
              <w:spacing w:before="79"/>
              <w:ind w:left="163"/>
              <w:rPr>
                <w:b/>
              </w:rPr>
            </w:pPr>
            <w:r>
              <w:rPr>
                <w:b/>
              </w:rPr>
              <w:t>Financial</w:t>
            </w:r>
            <w:r>
              <w:rPr>
                <w:b/>
                <w:spacing w:val="-8"/>
              </w:rPr>
              <w:t xml:space="preserve"> </w:t>
            </w:r>
            <w:r>
              <w:rPr>
                <w:b/>
              </w:rPr>
              <w:t>Intermediation</w:t>
            </w:r>
            <w:r>
              <w:rPr>
                <w:b/>
                <w:spacing w:val="-7"/>
              </w:rPr>
              <w:t xml:space="preserve"> </w:t>
            </w:r>
            <w:r>
              <w:rPr>
                <w:b/>
              </w:rPr>
              <w:t>Loan</w:t>
            </w:r>
            <w:r>
              <w:rPr>
                <w:b/>
                <w:spacing w:val="-6"/>
              </w:rPr>
              <w:t xml:space="preserve"> </w:t>
            </w:r>
            <w:r>
              <w:rPr>
                <w:b/>
                <w:spacing w:val="-2"/>
              </w:rPr>
              <w:t>Component</w:t>
            </w:r>
          </w:p>
        </w:tc>
      </w:tr>
      <w:tr w:rsidR="00C508F0" w14:paraId="5DA5E375" w14:textId="77777777">
        <w:trPr>
          <w:trHeight w:val="839"/>
        </w:trPr>
        <w:tc>
          <w:tcPr>
            <w:tcW w:w="3893" w:type="dxa"/>
            <w:tcBorders>
              <w:top w:val="single" w:sz="4" w:space="0" w:color="000000"/>
              <w:left w:val="single" w:sz="4" w:space="0" w:color="000000"/>
              <w:bottom w:val="single" w:sz="4" w:space="0" w:color="000000"/>
              <w:right w:val="single" w:sz="4" w:space="0" w:color="000000"/>
            </w:tcBorders>
          </w:tcPr>
          <w:p w14:paraId="463EDD99" w14:textId="77777777" w:rsidR="00C508F0" w:rsidRDefault="00000000">
            <w:pPr>
              <w:pStyle w:val="TableParagraph"/>
              <w:spacing w:before="63" w:line="252" w:lineRule="exact"/>
              <w:ind w:left="522" w:hanging="360"/>
            </w:pPr>
            <w:r>
              <w:rPr>
                <w:b/>
              </w:rPr>
              <w:t>1.</w:t>
            </w:r>
            <w:r>
              <w:rPr>
                <w:b/>
                <w:spacing w:val="80"/>
              </w:rPr>
              <w:t xml:space="preserve"> </w:t>
            </w:r>
            <w:r>
              <w:t>Conduct a gender sensitive assessment</w:t>
            </w:r>
            <w:r>
              <w:rPr>
                <w:spacing w:val="-14"/>
              </w:rPr>
              <w:t xml:space="preserve"> </w:t>
            </w:r>
            <w:r>
              <w:t>of</w:t>
            </w:r>
            <w:r>
              <w:rPr>
                <w:spacing w:val="-14"/>
              </w:rPr>
              <w:t xml:space="preserve"> </w:t>
            </w:r>
            <w:r>
              <w:t>bank</w:t>
            </w:r>
            <w:r>
              <w:rPr>
                <w:spacing w:val="-13"/>
              </w:rPr>
              <w:t xml:space="preserve"> </w:t>
            </w:r>
            <w:r>
              <w:t>activities regarding housing finance</w:t>
            </w:r>
          </w:p>
        </w:tc>
        <w:tc>
          <w:tcPr>
            <w:tcW w:w="4860" w:type="dxa"/>
            <w:tcBorders>
              <w:top w:val="single" w:sz="4" w:space="0" w:color="000000"/>
              <w:left w:val="single" w:sz="4" w:space="0" w:color="000000"/>
              <w:bottom w:val="single" w:sz="4" w:space="0" w:color="000000"/>
              <w:right w:val="single" w:sz="4" w:space="0" w:color="000000"/>
            </w:tcBorders>
          </w:tcPr>
          <w:p w14:paraId="74C80F85" w14:textId="1DB8A14E" w:rsidR="00C508F0" w:rsidRDefault="00000000">
            <w:pPr>
              <w:pStyle w:val="TableParagraph"/>
              <w:numPr>
                <w:ilvl w:val="0"/>
                <w:numId w:val="3"/>
              </w:numPr>
              <w:tabs>
                <w:tab w:val="left" w:pos="508"/>
              </w:tabs>
              <w:spacing w:line="267" w:lineRule="exact"/>
            </w:pPr>
            <w:r>
              <w:t>At</w:t>
            </w:r>
            <w:r>
              <w:rPr>
                <w:spacing w:val="-2"/>
              </w:rPr>
              <w:t xml:space="preserve"> </w:t>
            </w:r>
            <w:r>
              <w:t>least</w:t>
            </w:r>
            <w:r>
              <w:rPr>
                <w:spacing w:val="-3"/>
              </w:rPr>
              <w:t xml:space="preserve"> </w:t>
            </w:r>
            <w:r>
              <w:t>50%</w:t>
            </w:r>
            <w:r>
              <w:rPr>
                <w:spacing w:val="-4"/>
              </w:rPr>
              <w:t xml:space="preserve"> </w:t>
            </w:r>
            <w:r>
              <w:t>of</w:t>
            </w:r>
            <w:r>
              <w:rPr>
                <w:spacing w:val="-1"/>
              </w:rPr>
              <w:t xml:space="preserve"> </w:t>
            </w:r>
            <w:r>
              <w:t>women</w:t>
            </w:r>
            <w:r>
              <w:rPr>
                <w:spacing w:val="-3"/>
              </w:rPr>
              <w:t xml:space="preserve"> </w:t>
            </w:r>
            <w:r>
              <w:rPr>
                <w:spacing w:val="-2"/>
              </w:rPr>
              <w:t>representation</w:t>
            </w:r>
          </w:p>
        </w:tc>
        <w:tc>
          <w:tcPr>
            <w:tcW w:w="2431" w:type="dxa"/>
            <w:vMerge w:val="restart"/>
            <w:tcBorders>
              <w:top w:val="single" w:sz="4" w:space="0" w:color="000000"/>
              <w:left w:val="single" w:sz="4" w:space="0" w:color="000000"/>
              <w:bottom w:val="single" w:sz="4" w:space="0" w:color="000000"/>
              <w:right w:val="single" w:sz="4" w:space="0" w:color="000000"/>
            </w:tcBorders>
          </w:tcPr>
          <w:p w14:paraId="3A085275" w14:textId="77777777" w:rsidR="00C508F0" w:rsidRDefault="00000000">
            <w:pPr>
              <w:pStyle w:val="TableParagraph"/>
              <w:numPr>
                <w:ilvl w:val="0"/>
                <w:numId w:val="2"/>
              </w:numPr>
              <w:tabs>
                <w:tab w:val="left" w:pos="507"/>
              </w:tabs>
              <w:spacing w:line="265" w:lineRule="exact"/>
              <w:ind w:left="507" w:hanging="268"/>
            </w:pPr>
            <w:r>
              <w:t>Executing</w:t>
            </w:r>
            <w:r>
              <w:rPr>
                <w:spacing w:val="-7"/>
              </w:rPr>
              <w:t xml:space="preserve"> </w:t>
            </w:r>
            <w:r>
              <w:rPr>
                <w:spacing w:val="-2"/>
              </w:rPr>
              <w:t>Agency</w:t>
            </w:r>
          </w:p>
          <w:p w14:paraId="6C503721" w14:textId="77777777" w:rsidR="00C508F0" w:rsidRDefault="00000000">
            <w:pPr>
              <w:pStyle w:val="TableParagraph"/>
              <w:numPr>
                <w:ilvl w:val="0"/>
                <w:numId w:val="2"/>
              </w:numPr>
              <w:tabs>
                <w:tab w:val="left" w:pos="507"/>
              </w:tabs>
              <w:spacing w:line="268" w:lineRule="exact"/>
              <w:ind w:left="507" w:hanging="268"/>
            </w:pPr>
            <w:r>
              <w:t>Gender</w:t>
            </w:r>
            <w:r>
              <w:rPr>
                <w:spacing w:val="-4"/>
              </w:rPr>
              <w:t xml:space="preserve"> </w:t>
            </w:r>
            <w:r>
              <w:rPr>
                <w:spacing w:val="-2"/>
              </w:rPr>
              <w:t>specialist</w:t>
            </w:r>
          </w:p>
          <w:p w14:paraId="5C5FEB04" w14:textId="77777777" w:rsidR="00C508F0" w:rsidRDefault="00000000">
            <w:pPr>
              <w:pStyle w:val="TableParagraph"/>
              <w:numPr>
                <w:ilvl w:val="0"/>
                <w:numId w:val="2"/>
              </w:numPr>
              <w:tabs>
                <w:tab w:val="left" w:pos="508"/>
              </w:tabs>
              <w:ind w:right="298"/>
            </w:pPr>
            <w:r>
              <w:rPr>
                <w:spacing w:val="-2"/>
              </w:rPr>
              <w:t xml:space="preserve">Consultancy </w:t>
            </w:r>
            <w:r>
              <w:t>Service</w:t>
            </w:r>
            <w:r>
              <w:rPr>
                <w:spacing w:val="-16"/>
              </w:rPr>
              <w:t xml:space="preserve"> </w:t>
            </w:r>
            <w:r>
              <w:t xml:space="preserve">Provider for Programme </w:t>
            </w:r>
            <w:r>
              <w:rPr>
                <w:spacing w:val="-2"/>
              </w:rPr>
              <w:t>Management Support</w:t>
            </w:r>
          </w:p>
        </w:tc>
        <w:tc>
          <w:tcPr>
            <w:tcW w:w="1440" w:type="dxa"/>
            <w:tcBorders>
              <w:top w:val="single" w:sz="4" w:space="0" w:color="000000"/>
              <w:left w:val="single" w:sz="4" w:space="0" w:color="000000"/>
              <w:bottom w:val="single" w:sz="4" w:space="0" w:color="000000"/>
              <w:right w:val="single" w:sz="4" w:space="0" w:color="000000"/>
            </w:tcBorders>
          </w:tcPr>
          <w:p w14:paraId="66C7E65F" w14:textId="77777777" w:rsidR="00C508F0" w:rsidRDefault="00C508F0">
            <w:pPr>
              <w:pStyle w:val="TableParagraph"/>
              <w:rPr>
                <w:rFonts w:ascii="Times New Roman"/>
                <w:sz w:val="20"/>
              </w:rPr>
            </w:pPr>
          </w:p>
        </w:tc>
        <w:tc>
          <w:tcPr>
            <w:tcW w:w="2172" w:type="dxa"/>
            <w:tcBorders>
              <w:top w:val="single" w:sz="4" w:space="0" w:color="000000"/>
              <w:left w:val="single" w:sz="4" w:space="0" w:color="000000"/>
              <w:bottom w:val="single" w:sz="4" w:space="0" w:color="000000"/>
              <w:right w:val="single" w:sz="4" w:space="0" w:color="000000"/>
            </w:tcBorders>
          </w:tcPr>
          <w:p w14:paraId="1DDDB643" w14:textId="77777777" w:rsidR="00C508F0" w:rsidRDefault="00C508F0">
            <w:pPr>
              <w:pStyle w:val="TableParagraph"/>
              <w:rPr>
                <w:rFonts w:ascii="Times New Roman"/>
                <w:sz w:val="20"/>
              </w:rPr>
            </w:pPr>
          </w:p>
        </w:tc>
      </w:tr>
      <w:tr w:rsidR="00C508F0" w14:paraId="5D78DF69" w14:textId="77777777">
        <w:trPr>
          <w:trHeight w:val="1257"/>
        </w:trPr>
        <w:tc>
          <w:tcPr>
            <w:tcW w:w="3893" w:type="dxa"/>
            <w:tcBorders>
              <w:top w:val="single" w:sz="4" w:space="0" w:color="000000"/>
              <w:left w:val="single" w:sz="4" w:space="0" w:color="000000"/>
              <w:bottom w:val="single" w:sz="4" w:space="0" w:color="000000"/>
              <w:right w:val="single" w:sz="4" w:space="0" w:color="000000"/>
            </w:tcBorders>
          </w:tcPr>
          <w:p w14:paraId="4013E568" w14:textId="77777777" w:rsidR="00C508F0" w:rsidRDefault="00000000">
            <w:pPr>
              <w:pStyle w:val="TableParagraph"/>
              <w:spacing w:before="76"/>
              <w:ind w:left="522" w:right="116" w:hanging="360"/>
              <w:jc w:val="both"/>
            </w:pPr>
            <w:r>
              <w:rPr>
                <w:b/>
              </w:rPr>
              <w:t>2.</w:t>
            </w:r>
            <w:r>
              <w:rPr>
                <w:b/>
                <w:spacing w:val="40"/>
              </w:rPr>
              <w:t xml:space="preserve"> </w:t>
            </w:r>
            <w:r>
              <w:t>Improve</w:t>
            </w:r>
            <w:r>
              <w:rPr>
                <w:spacing w:val="-5"/>
              </w:rPr>
              <w:t xml:space="preserve"> </w:t>
            </w:r>
            <w:r>
              <w:t>access</w:t>
            </w:r>
            <w:r>
              <w:rPr>
                <w:spacing w:val="-5"/>
              </w:rPr>
              <w:t xml:space="preserve"> </w:t>
            </w:r>
            <w:r>
              <w:t>to</w:t>
            </w:r>
            <w:r>
              <w:rPr>
                <w:spacing w:val="-8"/>
              </w:rPr>
              <w:t xml:space="preserve"> </w:t>
            </w:r>
            <w:r>
              <w:t>green</w:t>
            </w:r>
            <w:r>
              <w:rPr>
                <w:spacing w:val="-6"/>
              </w:rPr>
              <w:t xml:space="preserve"> </w:t>
            </w:r>
            <w:r>
              <w:t>banking systems</w:t>
            </w:r>
            <w:r>
              <w:rPr>
                <w:spacing w:val="-1"/>
              </w:rPr>
              <w:t xml:space="preserve"> </w:t>
            </w:r>
            <w:r>
              <w:t>and</w:t>
            </w:r>
            <w:r>
              <w:rPr>
                <w:spacing w:val="-6"/>
              </w:rPr>
              <w:t xml:space="preserve"> </w:t>
            </w:r>
            <w:r>
              <w:t>mechanisms</w:t>
            </w:r>
            <w:r>
              <w:rPr>
                <w:spacing w:val="-4"/>
              </w:rPr>
              <w:t xml:space="preserve"> </w:t>
            </w:r>
            <w:r>
              <w:t>for</w:t>
            </w:r>
            <w:r>
              <w:rPr>
                <w:spacing w:val="-3"/>
              </w:rPr>
              <w:t xml:space="preserve"> </w:t>
            </w:r>
            <w:r>
              <w:t>the housing finance</w:t>
            </w:r>
          </w:p>
        </w:tc>
        <w:tc>
          <w:tcPr>
            <w:tcW w:w="4860" w:type="dxa"/>
            <w:tcBorders>
              <w:top w:val="single" w:sz="4" w:space="0" w:color="000000"/>
              <w:left w:val="single" w:sz="4" w:space="0" w:color="000000"/>
              <w:bottom w:val="single" w:sz="4" w:space="0" w:color="000000"/>
              <w:right w:val="single" w:sz="4" w:space="0" w:color="000000"/>
            </w:tcBorders>
          </w:tcPr>
          <w:p w14:paraId="5654A1D1" w14:textId="42F690F4" w:rsidR="00C508F0" w:rsidRDefault="00000000">
            <w:pPr>
              <w:pStyle w:val="TableParagraph"/>
              <w:numPr>
                <w:ilvl w:val="0"/>
                <w:numId w:val="1"/>
              </w:numPr>
              <w:tabs>
                <w:tab w:val="left" w:pos="508"/>
              </w:tabs>
              <w:spacing w:line="237" w:lineRule="auto"/>
              <w:ind w:right="118"/>
            </w:pPr>
            <w:del w:id="16" w:author="Enkhjin Nergui" w:date="2024-06-19T11:05:00Z" w16du:dateUtc="2024-06-19T03:05:00Z">
              <w:r w:rsidDel="000D6954">
                <w:delText>At</w:delText>
              </w:r>
              <w:r w:rsidDel="000D6954">
                <w:rPr>
                  <w:spacing w:val="-1"/>
                </w:rPr>
                <w:delText xml:space="preserve"> </w:delText>
              </w:r>
              <w:r w:rsidDel="000D6954">
                <w:delText>least</w:delText>
              </w:r>
              <w:r w:rsidDel="000D6954">
                <w:rPr>
                  <w:spacing w:val="-3"/>
                </w:rPr>
                <w:delText xml:space="preserve"> </w:delText>
              </w:r>
              <w:r w:rsidDel="000D6954">
                <w:delText>40%</w:delText>
              </w:r>
              <w:r w:rsidDel="000D6954">
                <w:rPr>
                  <w:spacing w:val="-4"/>
                </w:rPr>
                <w:delText xml:space="preserve"> </w:delText>
              </w:r>
              <w:r w:rsidDel="000D6954">
                <w:delText>of</w:delText>
              </w:r>
              <w:r w:rsidDel="000D6954">
                <w:rPr>
                  <w:spacing w:val="-4"/>
                </w:rPr>
                <w:delText xml:space="preserve"> </w:delText>
              </w:r>
              <w:r w:rsidDel="000D6954">
                <w:delText>female-headed</w:delText>
              </w:r>
              <w:r w:rsidDel="000D6954">
                <w:rPr>
                  <w:spacing w:val="-3"/>
                </w:rPr>
                <w:delText xml:space="preserve"> </w:delText>
              </w:r>
              <w:r w:rsidDel="000D6954">
                <w:delText>households have</w:delText>
              </w:r>
              <w:r w:rsidDel="000D6954">
                <w:rPr>
                  <w:spacing w:val="-6"/>
                </w:rPr>
                <w:delText xml:space="preserve"> </w:delText>
              </w:r>
              <w:r w:rsidDel="000D6954">
                <w:delText>access</w:delText>
              </w:r>
              <w:r w:rsidDel="000D6954">
                <w:rPr>
                  <w:spacing w:val="-5"/>
                </w:rPr>
                <w:delText xml:space="preserve"> </w:delText>
              </w:r>
              <w:r w:rsidDel="000D6954">
                <w:delText>to</w:delText>
              </w:r>
              <w:r w:rsidDel="000D6954">
                <w:rPr>
                  <w:spacing w:val="-9"/>
                </w:rPr>
                <w:delText xml:space="preserve"> </w:delText>
              </w:r>
              <w:r w:rsidDel="000D6954">
                <w:delText>green</w:delText>
              </w:r>
              <w:r w:rsidDel="000D6954">
                <w:rPr>
                  <w:spacing w:val="-6"/>
                </w:rPr>
                <w:delText xml:space="preserve"> </w:delText>
              </w:r>
              <w:r w:rsidDel="000D6954">
                <w:delText>banking</w:delText>
              </w:r>
              <w:r w:rsidDel="000D6954">
                <w:rPr>
                  <w:spacing w:val="-6"/>
                </w:rPr>
                <w:delText xml:space="preserve"> </w:delText>
              </w:r>
              <w:r w:rsidDel="000D6954">
                <w:delText>systems</w:delText>
              </w:r>
              <w:r w:rsidDel="000D6954">
                <w:rPr>
                  <w:spacing w:val="-7"/>
                </w:rPr>
                <w:delText xml:space="preserve"> </w:delText>
              </w:r>
              <w:r w:rsidDel="000D6954">
                <w:delText>and mechanisms for the housing finance (2017 baseline: 0)</w:delText>
              </w:r>
            </w:del>
            <w:ins w:id="17" w:author="Enkhjin Nergui" w:date="2024-06-19T11:05:00Z" w16du:dateUtc="2024-06-19T03:05:00Z">
              <w:r w:rsidR="000D6954">
                <w:t xml:space="preserve"> </w:t>
              </w:r>
              <w:r w:rsidR="000D6954" w:rsidRPr="00D162E8">
                <w:rPr>
                  <w:color w:val="000000" w:themeColor="text1"/>
                  <w:sz w:val="19"/>
                  <w:szCs w:val="19"/>
                </w:rPr>
                <w:t xml:space="preserve">. Women are at least 25% of those approved for green mortgages as principal/ co-lender. (2017 baseline: </w:t>
              </w:r>
              <w:commentRangeStart w:id="18"/>
              <w:r w:rsidR="000D6954" w:rsidRPr="00D162E8">
                <w:rPr>
                  <w:color w:val="000000" w:themeColor="text1"/>
                  <w:sz w:val="19"/>
                  <w:szCs w:val="19"/>
                </w:rPr>
                <w:t>0</w:t>
              </w:r>
            </w:ins>
            <w:commentRangeEnd w:id="18"/>
            <w:ins w:id="19" w:author="Enkhjin Nergui" w:date="2024-06-19T14:16:00Z" w16du:dateUtc="2024-06-19T06:16:00Z">
              <w:r w:rsidR="00D93232">
                <w:rPr>
                  <w:rStyle w:val="CommentReference"/>
                </w:rPr>
                <w:commentReference w:id="18"/>
              </w:r>
            </w:ins>
            <w:ins w:id="20" w:author="Enkhjin Nergui" w:date="2024-06-19T11:05:00Z" w16du:dateUtc="2024-06-19T03:05:00Z">
              <w:r w:rsidR="000D6954" w:rsidRPr="00D162E8">
                <w:rPr>
                  <w:color w:val="000000" w:themeColor="text1"/>
                  <w:sz w:val="19"/>
                  <w:szCs w:val="19"/>
                </w:rPr>
                <w:t>)</w:t>
              </w:r>
            </w:ins>
            <w:ins w:id="21" w:author="Enkhjin Nergui" w:date="2024-06-19T14:15:00Z" w16du:dateUtc="2024-06-19T06:15:00Z">
              <w:r w:rsidR="00D93232">
                <w:rPr>
                  <w:color w:val="000000" w:themeColor="text1"/>
                  <w:sz w:val="19"/>
                  <w:szCs w:val="19"/>
                </w:rPr>
                <w:t xml:space="preserve"> </w:t>
              </w:r>
            </w:ins>
          </w:p>
        </w:tc>
        <w:tc>
          <w:tcPr>
            <w:tcW w:w="2431" w:type="dxa"/>
            <w:vMerge/>
            <w:tcBorders>
              <w:top w:val="nil"/>
              <w:left w:val="single" w:sz="4" w:space="0" w:color="000000"/>
              <w:bottom w:val="single" w:sz="4" w:space="0" w:color="000000"/>
              <w:right w:val="single" w:sz="4" w:space="0" w:color="000000"/>
            </w:tcBorders>
          </w:tcPr>
          <w:p w14:paraId="07D0C35E" w14:textId="77777777" w:rsidR="00C508F0" w:rsidRDefault="00C508F0">
            <w:pPr>
              <w:rPr>
                <w:sz w:val="2"/>
                <w:szCs w:val="2"/>
              </w:rPr>
            </w:pPr>
          </w:p>
        </w:tc>
        <w:tc>
          <w:tcPr>
            <w:tcW w:w="1440" w:type="dxa"/>
            <w:tcBorders>
              <w:top w:val="single" w:sz="4" w:space="0" w:color="000000"/>
              <w:left w:val="single" w:sz="4" w:space="0" w:color="000000"/>
              <w:bottom w:val="single" w:sz="4" w:space="0" w:color="000000"/>
              <w:right w:val="single" w:sz="4" w:space="0" w:color="000000"/>
            </w:tcBorders>
          </w:tcPr>
          <w:p w14:paraId="6EE3AAF6" w14:textId="77777777" w:rsidR="00C508F0" w:rsidRDefault="00C508F0">
            <w:pPr>
              <w:pStyle w:val="TableParagraph"/>
              <w:rPr>
                <w:rFonts w:ascii="Times New Roman"/>
                <w:sz w:val="20"/>
              </w:rPr>
            </w:pPr>
          </w:p>
        </w:tc>
        <w:tc>
          <w:tcPr>
            <w:tcW w:w="2172" w:type="dxa"/>
            <w:tcBorders>
              <w:top w:val="single" w:sz="4" w:space="0" w:color="000000"/>
              <w:left w:val="single" w:sz="4" w:space="0" w:color="000000"/>
              <w:bottom w:val="single" w:sz="4" w:space="0" w:color="000000"/>
              <w:right w:val="single" w:sz="4" w:space="0" w:color="000000"/>
            </w:tcBorders>
          </w:tcPr>
          <w:p w14:paraId="2F2299F4" w14:textId="77777777" w:rsidR="00C508F0" w:rsidRDefault="00C508F0">
            <w:pPr>
              <w:pStyle w:val="TableParagraph"/>
              <w:rPr>
                <w:rFonts w:ascii="Times New Roman"/>
                <w:sz w:val="20"/>
              </w:rPr>
            </w:pPr>
          </w:p>
        </w:tc>
      </w:tr>
    </w:tbl>
    <w:p w14:paraId="011F9AB6" w14:textId="77777777" w:rsidR="00EB4DFF" w:rsidRDefault="00EB4DFF"/>
    <w:sectPr w:rsidR="00EB4DFF">
      <w:headerReference w:type="default" r:id="rId14"/>
      <w:footerReference w:type="default" r:id="rId15"/>
      <w:pgSz w:w="16850" w:h="11910" w:orient="landscape"/>
      <w:pgMar w:top="840" w:right="560" w:bottom="1120" w:left="1080" w:header="652" w:footer="939"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Enkhjin Nergui" w:date="2024-06-19T13:35:00Z" w:initials="EN">
    <w:p w14:paraId="10C985C3" w14:textId="77777777" w:rsidR="00083CAE" w:rsidRDefault="00083CAE" w:rsidP="00083CAE">
      <w:pPr>
        <w:pStyle w:val="CommentText"/>
      </w:pPr>
      <w:r>
        <w:rPr>
          <w:rStyle w:val="CommentReference"/>
        </w:rPr>
        <w:annotationRef/>
      </w:r>
      <w:r>
        <w:t>Deleted. This action is deleted as no Eco friendly technology IEC activity in which to integrate gender perspective is planned in the Design and Monitoring Framework (DMF) of the project, and promoting eco-friendlt technology is more relevant to the environment team's scope of work.</w:t>
      </w:r>
    </w:p>
  </w:comment>
  <w:comment w:id="13" w:author="Enkhjin Nergui" w:date="2024-06-19T14:31:00Z" w:initials="EN">
    <w:p w14:paraId="6EF86748" w14:textId="77777777" w:rsidR="001D3ACB" w:rsidRDefault="001D3ACB" w:rsidP="001D3ACB">
      <w:pPr>
        <w:pStyle w:val="CommentText"/>
      </w:pPr>
      <w:r>
        <w:rPr>
          <w:rStyle w:val="CommentReference"/>
        </w:rPr>
        <w:annotationRef/>
      </w:r>
      <w:r>
        <w:t>modified</w:t>
      </w:r>
    </w:p>
  </w:comment>
  <w:comment w:id="18" w:author="Enkhjin Nergui" w:date="2024-06-19T14:16:00Z" w:initials="EN">
    <w:p w14:paraId="45279826" w14:textId="0C663B94" w:rsidR="001D3ACB" w:rsidRDefault="00D93232" w:rsidP="001D3ACB">
      <w:pPr>
        <w:pStyle w:val="CommentText"/>
      </w:pPr>
      <w:r>
        <w:rPr>
          <w:rStyle w:val="CommentReference"/>
        </w:rPr>
        <w:annotationRef/>
      </w:r>
      <w:r w:rsidR="001D3ACB">
        <w:t>Modified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0C985C3" w15:done="0"/>
  <w15:commentEx w15:paraId="6EF86748" w15:done="0"/>
  <w15:commentEx w15:paraId="452798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9AA862F" w16cex:dateUtc="2024-06-19T05:35:00Z"/>
  <w16cex:commentExtensible w16cex:durableId="79785608" w16cex:dateUtc="2024-06-19T06:31:00Z"/>
  <w16cex:commentExtensible w16cex:durableId="080038C1" w16cex:dateUtc="2024-06-19T0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0C985C3" w16cid:durableId="79AA862F"/>
  <w16cid:commentId w16cid:paraId="6EF86748" w16cid:durableId="79785608"/>
  <w16cid:commentId w16cid:paraId="45279826" w16cid:durableId="080038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2083C2" w14:textId="77777777" w:rsidR="00132ECF" w:rsidRDefault="00132ECF">
      <w:r>
        <w:separator/>
      </w:r>
    </w:p>
  </w:endnote>
  <w:endnote w:type="continuationSeparator" w:id="0">
    <w:p w14:paraId="385AD179" w14:textId="77777777" w:rsidR="00132ECF" w:rsidRDefault="00132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adea">
    <w:altName w:val="Cambria"/>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C2CCC" w14:textId="6B4B2C27" w:rsidR="00C508F0" w:rsidRDefault="00A978DA">
    <w:pPr>
      <w:pStyle w:val="BodyText"/>
      <w:spacing w:line="14" w:lineRule="auto"/>
      <w:rPr>
        <w:sz w:val="20"/>
      </w:rPr>
    </w:pPr>
    <w:r>
      <w:rPr>
        <w:noProof/>
      </w:rPr>
      <mc:AlternateContent>
        <mc:Choice Requires="wps">
          <w:drawing>
            <wp:anchor distT="0" distB="0" distL="0" distR="0" simplePos="0" relativeHeight="487338496" behindDoc="1" locked="0" layoutInCell="1" allowOverlap="1" wp14:anchorId="77309664" wp14:editId="789AF237">
              <wp:simplePos x="0" y="0"/>
              <wp:positionH relativeFrom="page">
                <wp:posOffset>755650</wp:posOffset>
              </wp:positionH>
              <wp:positionV relativeFrom="page">
                <wp:posOffset>6783070</wp:posOffset>
              </wp:positionV>
              <wp:extent cx="76200" cy="233680"/>
              <wp:effectExtent l="0" t="0" r="0" b="0"/>
              <wp:wrapNone/>
              <wp:docPr id="1150723002" name="Freeform: 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0" cy="233680"/>
                      </a:xfrm>
                      <a:custGeom>
                        <a:avLst/>
                        <a:gdLst/>
                        <a:ahLst/>
                        <a:cxnLst/>
                        <a:rect l="l" t="t" r="r" b="b"/>
                        <a:pathLst>
                          <a:path w="76200" h="233679">
                            <a:moveTo>
                              <a:pt x="76200" y="0"/>
                            </a:moveTo>
                            <a:lnTo>
                              <a:pt x="0" y="0"/>
                            </a:lnTo>
                            <a:lnTo>
                              <a:pt x="0" y="117348"/>
                            </a:lnTo>
                            <a:lnTo>
                              <a:pt x="0" y="233172"/>
                            </a:lnTo>
                            <a:lnTo>
                              <a:pt x="76200" y="233172"/>
                            </a:lnTo>
                            <a:lnTo>
                              <a:pt x="76200" y="117348"/>
                            </a:lnTo>
                            <a:lnTo>
                              <a:pt x="76200" y="0"/>
                            </a:lnTo>
                            <a:close/>
                          </a:path>
                        </a:pathLst>
                      </a:custGeom>
                      <a:solidFill>
                        <a:srgbClr val="0F243E"/>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78C14F7" id="Freeform: Shape 15" o:spid="_x0000_s1026" style="position:absolute;margin-left:59.5pt;margin-top:534.1pt;width:6pt;height:18.4pt;z-index:-159779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76200,23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" path="m76200,l,,,117348,,233172r76200,l76200,117348,76200,xe" fillcolor="#0f243e" stroked="f">
              <v:path arrowok="t"/>
              <w10:wrap anchorx="page" anchory="page"/>
            </v:shape>
          </w:pict>
        </mc:Fallback>
      </mc:AlternateContent>
    </w:r>
    <w:r>
      <w:rPr>
        <w:noProof/>
      </w:rPr>
      <mc:AlternateContent>
        <mc:Choice Requires="wps">
          <w:drawing>
            <wp:anchor distT="0" distB="0" distL="0" distR="0" simplePos="0" relativeHeight="487339008" behindDoc="1" locked="0" layoutInCell="1" allowOverlap="1" wp14:anchorId="3A903EDA" wp14:editId="3817262A">
              <wp:simplePos x="0" y="0"/>
              <wp:positionH relativeFrom="page">
                <wp:posOffset>887730</wp:posOffset>
              </wp:positionH>
              <wp:positionV relativeFrom="page">
                <wp:posOffset>6774180</wp:posOffset>
              </wp:positionV>
              <wp:extent cx="1884680" cy="139700"/>
              <wp:effectExtent l="0" t="0" r="0" b="0"/>
              <wp:wrapNone/>
              <wp:docPr id="68591772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4680" cy="139700"/>
                      </a:xfrm>
                      <a:prstGeom prst="rect">
                        <a:avLst/>
                      </a:prstGeom>
                    </wps:spPr>
                    <wps:txbx>
                      <w:txbxContent>
                        <w:p w14:paraId="04614C21" w14:textId="77777777" w:rsidR="00C508F0" w:rsidRDefault="00000000">
                          <w:pPr>
                            <w:pStyle w:val="BodyText"/>
                            <w:spacing w:before="15"/>
                            <w:ind w:left="20"/>
                          </w:pPr>
                          <w:r>
                            <w:t>Draft</w:t>
                          </w:r>
                          <w:r>
                            <w:rPr>
                              <w:spacing w:val="-1"/>
                            </w:rPr>
                            <w:t xml:space="preserve"> </w:t>
                          </w:r>
                          <w:r>
                            <w:t>Gender</w:t>
                          </w:r>
                          <w:r>
                            <w:rPr>
                              <w:spacing w:val="-5"/>
                            </w:rPr>
                            <w:t xml:space="preserve"> </w:t>
                          </w:r>
                          <w:r>
                            <w:t>Action</w:t>
                          </w:r>
                          <w:r>
                            <w:rPr>
                              <w:spacing w:val="-5"/>
                            </w:rPr>
                            <w:t xml:space="preserve"> </w:t>
                          </w:r>
                          <w:r>
                            <w:t>Plan</w:t>
                          </w:r>
                          <w:r>
                            <w:rPr>
                              <w:spacing w:val="-5"/>
                            </w:rPr>
                            <w:t xml:space="preserve"> </w:t>
                          </w:r>
                          <w:r>
                            <w:t>/</w:t>
                          </w:r>
                          <w:r>
                            <w:rPr>
                              <w:spacing w:val="-1"/>
                            </w:rPr>
                            <w:t xml:space="preserve"> </w:t>
                          </w:r>
                          <w:r>
                            <w:t>October</w:t>
                          </w:r>
                          <w:r>
                            <w:rPr>
                              <w:spacing w:val="40"/>
                            </w:rPr>
                            <w:t xml:space="preserve"> </w:t>
                          </w:r>
                          <w:r>
                            <w:rPr>
                              <w:spacing w:val="-4"/>
                            </w:rPr>
                            <w:t>2017</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w14:anchorId="3A903EDA" id="_x0000_t202" coordsize="21600,21600" o:spt="202" path="m,l,21600r21600,l21600,xe">
              <v:stroke joinstyle="miter"/>
              <v:path gradientshapeok="t" o:connecttype="rect"/>
            </v:shapetype>
            <v:shape id="Text Box 13" o:spid="_x0000_s1026" type="#_x0000_t202" style="position:absolute;margin-left:69.9pt;margin-top:533.4pt;width:148.4pt;height:11pt;z-index:-15977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" filled="f" stroked="f">
              <v:textbox inset="0,0,0,0">
                <w:txbxContent>
                  <w:p w14:paraId="04614C21" w14:textId="77777777" w:rsidR="00C508F0" w:rsidRDefault="00000000">
                    <w:pPr>
                      <w:pStyle w:val="BodyText"/>
                      <w:spacing w:before="15"/>
                      <w:ind w:left="20"/>
                    </w:pPr>
                    <w:r>
                      <w:t>Draft</w:t>
                    </w:r>
                    <w:r>
                      <w:rPr>
                        <w:spacing w:val="-1"/>
                      </w:rPr>
                      <w:t xml:space="preserve"> </w:t>
                    </w:r>
                    <w:r>
                      <w:t>Gender</w:t>
                    </w:r>
                    <w:r>
                      <w:rPr>
                        <w:spacing w:val="-5"/>
                      </w:rPr>
                      <w:t xml:space="preserve"> </w:t>
                    </w:r>
                    <w:r>
                      <w:t>Action</w:t>
                    </w:r>
                    <w:r>
                      <w:rPr>
                        <w:spacing w:val="-5"/>
                      </w:rPr>
                      <w:t xml:space="preserve"> </w:t>
                    </w:r>
                    <w:r>
                      <w:t>Plan</w:t>
                    </w:r>
                    <w:r>
                      <w:rPr>
                        <w:spacing w:val="-5"/>
                      </w:rPr>
                      <w:t xml:space="preserve"> </w:t>
                    </w:r>
                    <w:r>
                      <w:t>/</w:t>
                    </w:r>
                    <w:r>
                      <w:rPr>
                        <w:spacing w:val="-1"/>
                      </w:rPr>
                      <w:t xml:space="preserve"> </w:t>
                    </w:r>
                    <w:r>
                      <w:t>October</w:t>
                    </w:r>
                    <w:r>
                      <w:rPr>
                        <w:spacing w:val="40"/>
                      </w:rPr>
                      <w:t xml:space="preserve"> </w:t>
                    </w:r>
                    <w:r>
                      <w:rPr>
                        <w:spacing w:val="-4"/>
                      </w:rPr>
                      <w:t>2017</w:t>
                    </w:r>
                  </w:p>
                </w:txbxContent>
              </v:textbox>
              <w10:wrap anchorx="page" anchory="page"/>
            </v:shape>
          </w:pict>
        </mc:Fallback>
      </mc:AlternateContent>
    </w:r>
    <w:r>
      <w:rPr>
        <w:noProof/>
      </w:rPr>
      <mc:AlternateContent>
        <mc:Choice Requires="wps">
          <w:drawing>
            <wp:anchor distT="0" distB="0" distL="0" distR="0" simplePos="0" relativeHeight="487339520" behindDoc="1" locked="0" layoutInCell="1" allowOverlap="1" wp14:anchorId="7991D167" wp14:editId="33A7F58B">
              <wp:simplePos x="0" y="0"/>
              <wp:positionH relativeFrom="page">
                <wp:posOffset>6360795</wp:posOffset>
              </wp:positionH>
              <wp:positionV relativeFrom="page">
                <wp:posOffset>6774180</wp:posOffset>
              </wp:positionV>
              <wp:extent cx="405130" cy="139700"/>
              <wp:effectExtent l="0" t="0" r="0" b="0"/>
              <wp:wrapNone/>
              <wp:docPr id="319190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5130" cy="139700"/>
                      </a:xfrm>
                      <a:prstGeom prst="rect">
                        <a:avLst/>
                      </a:prstGeom>
                    </wps:spPr>
                    <wps:txbx>
                      <w:txbxContent>
                        <w:p w14:paraId="07B46D59" w14:textId="77777777" w:rsidR="00C508F0" w:rsidRDefault="00000000">
                          <w:pPr>
                            <w:pStyle w:val="BodyText"/>
                            <w:spacing w:before="15"/>
                            <w:ind w:left="20"/>
                          </w:pPr>
                          <w:r>
                            <w:t>Page</w:t>
                          </w:r>
                          <w:r>
                            <w:rPr>
                              <w:spacing w:val="-2"/>
                            </w:rPr>
                            <w:t xml:space="preserve"> </w:t>
                          </w:r>
                          <w:r>
                            <w:rPr>
                              <w:spacing w:val="-5"/>
                            </w:rPr>
                            <w:t>14</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w14:anchorId="7991D167" id="Text Box 11" o:spid="_x0000_s1027" type="#_x0000_t202" style="position:absolute;margin-left:500.85pt;margin-top:533.4pt;width:31.9pt;height:11pt;z-index:-159769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" filled="f" stroked="f">
              <v:textbox inset="0,0,0,0">
                <w:txbxContent>
                  <w:p w14:paraId="07B46D59" w14:textId="77777777" w:rsidR="00C508F0" w:rsidRDefault="00000000">
                    <w:pPr>
                      <w:pStyle w:val="BodyText"/>
                      <w:spacing w:before="15"/>
                      <w:ind w:left="20"/>
                    </w:pPr>
                    <w:r>
                      <w:t>Page</w:t>
                    </w:r>
                    <w:r>
                      <w:rPr>
                        <w:spacing w:val="-2"/>
                      </w:rPr>
                      <w:t xml:space="preserve"> </w:t>
                    </w:r>
                    <w:r>
                      <w:rPr>
                        <w:spacing w:val="-5"/>
                      </w:rPr>
                      <w:t>14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E4971" w14:textId="77777777" w:rsidR="00132ECF" w:rsidRDefault="00132ECF">
      <w:r>
        <w:separator/>
      </w:r>
    </w:p>
  </w:footnote>
  <w:footnote w:type="continuationSeparator" w:id="0">
    <w:p w14:paraId="1457FCEF" w14:textId="77777777" w:rsidR="00132ECF" w:rsidRDefault="00132E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12C21" w14:textId="6081B63D" w:rsidR="00C508F0" w:rsidRDefault="00A978DA">
    <w:pPr>
      <w:pStyle w:val="BodyText"/>
      <w:spacing w:line="14" w:lineRule="auto"/>
      <w:rPr>
        <w:sz w:val="20"/>
      </w:rPr>
    </w:pPr>
    <w:r>
      <w:rPr>
        <w:noProof/>
      </w:rPr>
      <mc:AlternateContent>
        <mc:Choice Requires="wps">
          <w:drawing>
            <wp:anchor distT="0" distB="0" distL="0" distR="0" simplePos="0" relativeHeight="487337472" behindDoc="1" locked="0" layoutInCell="1" allowOverlap="1" wp14:anchorId="0AC9732D" wp14:editId="3D82DDBF">
              <wp:simplePos x="0" y="0"/>
              <wp:positionH relativeFrom="page">
                <wp:posOffset>755650</wp:posOffset>
              </wp:positionH>
              <wp:positionV relativeFrom="page">
                <wp:posOffset>541020</wp:posOffset>
              </wp:positionV>
              <wp:extent cx="76200" cy="184785"/>
              <wp:effectExtent l="0" t="0" r="0" b="0"/>
              <wp:wrapNone/>
              <wp:docPr id="1226319159" name="Freeform: 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0" cy="184785"/>
                      </a:xfrm>
                      <a:custGeom>
                        <a:avLst/>
                        <a:gdLst/>
                        <a:ahLst/>
                        <a:cxnLst/>
                        <a:rect l="l" t="t" r="r" b="b"/>
                        <a:pathLst>
                          <a:path w="76200" h="184785">
                            <a:moveTo>
                              <a:pt x="76200" y="0"/>
                            </a:moveTo>
                            <a:lnTo>
                              <a:pt x="0" y="0"/>
                            </a:lnTo>
                            <a:lnTo>
                              <a:pt x="0" y="184403"/>
                            </a:lnTo>
                            <a:lnTo>
                              <a:pt x="76200" y="184403"/>
                            </a:lnTo>
                            <a:lnTo>
                              <a:pt x="76200" y="0"/>
                            </a:lnTo>
                            <a:close/>
                          </a:path>
                        </a:pathLst>
                      </a:custGeom>
                      <a:solidFill>
                        <a:srgbClr val="0F243E"/>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06EEE54" id="Freeform: Shape 19" o:spid="_x0000_s1026" style="position:absolute;margin-left:59.5pt;margin-top:42.6pt;width:6pt;height:14.55pt;z-index:-159790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76200,184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" path="m76200,l,,,184403r76200,l76200,xe" fillcolor="#0f243e" stroked="f">
              <v:path arrowok="t"/>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A8A7F" w14:textId="22DCD6C3" w:rsidR="00C508F0" w:rsidRDefault="00A978DA">
    <w:pPr>
      <w:pStyle w:val="BodyText"/>
      <w:spacing w:line="14" w:lineRule="auto"/>
      <w:rPr>
        <w:sz w:val="20"/>
      </w:rPr>
    </w:pPr>
    <w:r>
      <w:rPr>
        <w:noProof/>
      </w:rPr>
      <mc:AlternateContent>
        <mc:Choice Requires="wps">
          <w:drawing>
            <wp:anchor distT="0" distB="0" distL="0" distR="0" simplePos="0" relativeHeight="487337984" behindDoc="1" locked="0" layoutInCell="1" allowOverlap="1" wp14:anchorId="599B2E6A" wp14:editId="48CE0684">
              <wp:simplePos x="0" y="0"/>
              <wp:positionH relativeFrom="page">
                <wp:posOffset>755650</wp:posOffset>
              </wp:positionH>
              <wp:positionV relativeFrom="page">
                <wp:posOffset>541020</wp:posOffset>
              </wp:positionV>
              <wp:extent cx="76200" cy="184785"/>
              <wp:effectExtent l="0" t="0" r="0" b="0"/>
              <wp:wrapNone/>
              <wp:docPr id="1825207247" name="Freeform: 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0" cy="184785"/>
                      </a:xfrm>
                      <a:custGeom>
                        <a:avLst/>
                        <a:gdLst/>
                        <a:ahLst/>
                        <a:cxnLst/>
                        <a:rect l="l" t="t" r="r" b="b"/>
                        <a:pathLst>
                          <a:path w="76200" h="184785">
                            <a:moveTo>
                              <a:pt x="76200" y="0"/>
                            </a:moveTo>
                            <a:lnTo>
                              <a:pt x="0" y="0"/>
                            </a:lnTo>
                            <a:lnTo>
                              <a:pt x="0" y="184403"/>
                            </a:lnTo>
                            <a:lnTo>
                              <a:pt x="76200" y="184403"/>
                            </a:lnTo>
                            <a:lnTo>
                              <a:pt x="76200" y="0"/>
                            </a:lnTo>
                            <a:close/>
                          </a:path>
                        </a:pathLst>
                      </a:custGeom>
                      <a:solidFill>
                        <a:srgbClr val="0F243E"/>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6CC3175" id="Freeform: Shape 17" o:spid="_x0000_s1026" style="position:absolute;margin-left:59.5pt;margin-top:42.6pt;width:6pt;height:14.55pt;z-index:-159784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76200,184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" path="m76200,l,,,184403r76200,l76200,xe" fillcolor="#0f243e" stroked="f">
              <v:path arrowok="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E78FF"/>
    <w:multiLevelType w:val="hybridMultilevel"/>
    <w:tmpl w:val="65E0AA14"/>
    <w:lvl w:ilvl="0" w:tplc="2B6638DC">
      <w:numFmt w:val="bullet"/>
      <w:lvlText w:val=""/>
      <w:lvlJc w:val="left"/>
      <w:pPr>
        <w:ind w:left="508" w:hanging="360"/>
      </w:pPr>
      <w:rPr>
        <w:rFonts w:ascii="Symbol" w:eastAsia="Symbol" w:hAnsi="Symbol" w:cs="Symbol" w:hint="default"/>
        <w:b w:val="0"/>
        <w:bCs w:val="0"/>
        <w:i w:val="0"/>
        <w:iCs w:val="0"/>
        <w:spacing w:val="0"/>
        <w:w w:val="100"/>
        <w:sz w:val="22"/>
        <w:szCs w:val="22"/>
        <w:lang w:val="en-US" w:eastAsia="en-US" w:bidi="ar-SA"/>
      </w:rPr>
    </w:lvl>
    <w:lvl w:ilvl="1" w:tplc="C032B5A4">
      <w:numFmt w:val="bullet"/>
      <w:lvlText w:val="•"/>
      <w:lvlJc w:val="left"/>
      <w:pPr>
        <w:ind w:left="935" w:hanging="360"/>
      </w:pPr>
      <w:rPr>
        <w:rFonts w:hint="default"/>
        <w:lang w:val="en-US" w:eastAsia="en-US" w:bidi="ar-SA"/>
      </w:rPr>
    </w:lvl>
    <w:lvl w:ilvl="2" w:tplc="D7DA6F36">
      <w:numFmt w:val="bullet"/>
      <w:lvlText w:val="•"/>
      <w:lvlJc w:val="left"/>
      <w:pPr>
        <w:ind w:left="1370" w:hanging="360"/>
      </w:pPr>
      <w:rPr>
        <w:rFonts w:hint="default"/>
        <w:lang w:val="en-US" w:eastAsia="en-US" w:bidi="ar-SA"/>
      </w:rPr>
    </w:lvl>
    <w:lvl w:ilvl="3" w:tplc="EF0A0A16">
      <w:numFmt w:val="bullet"/>
      <w:lvlText w:val="•"/>
      <w:lvlJc w:val="left"/>
      <w:pPr>
        <w:ind w:left="1805" w:hanging="360"/>
      </w:pPr>
      <w:rPr>
        <w:rFonts w:hint="default"/>
        <w:lang w:val="en-US" w:eastAsia="en-US" w:bidi="ar-SA"/>
      </w:rPr>
    </w:lvl>
    <w:lvl w:ilvl="4" w:tplc="521EC3EE">
      <w:numFmt w:val="bullet"/>
      <w:lvlText w:val="•"/>
      <w:lvlJc w:val="left"/>
      <w:pPr>
        <w:ind w:left="2240" w:hanging="360"/>
      </w:pPr>
      <w:rPr>
        <w:rFonts w:hint="default"/>
        <w:lang w:val="en-US" w:eastAsia="en-US" w:bidi="ar-SA"/>
      </w:rPr>
    </w:lvl>
    <w:lvl w:ilvl="5" w:tplc="3BCE9B6E">
      <w:numFmt w:val="bullet"/>
      <w:lvlText w:val="•"/>
      <w:lvlJc w:val="left"/>
      <w:pPr>
        <w:ind w:left="2675" w:hanging="360"/>
      </w:pPr>
      <w:rPr>
        <w:rFonts w:hint="default"/>
        <w:lang w:val="en-US" w:eastAsia="en-US" w:bidi="ar-SA"/>
      </w:rPr>
    </w:lvl>
    <w:lvl w:ilvl="6" w:tplc="6D5A9746">
      <w:numFmt w:val="bullet"/>
      <w:lvlText w:val="•"/>
      <w:lvlJc w:val="left"/>
      <w:pPr>
        <w:ind w:left="3110" w:hanging="360"/>
      </w:pPr>
      <w:rPr>
        <w:rFonts w:hint="default"/>
        <w:lang w:val="en-US" w:eastAsia="en-US" w:bidi="ar-SA"/>
      </w:rPr>
    </w:lvl>
    <w:lvl w:ilvl="7" w:tplc="D31A041A">
      <w:numFmt w:val="bullet"/>
      <w:lvlText w:val="•"/>
      <w:lvlJc w:val="left"/>
      <w:pPr>
        <w:ind w:left="3545" w:hanging="360"/>
      </w:pPr>
      <w:rPr>
        <w:rFonts w:hint="default"/>
        <w:lang w:val="en-US" w:eastAsia="en-US" w:bidi="ar-SA"/>
      </w:rPr>
    </w:lvl>
    <w:lvl w:ilvl="8" w:tplc="CF00EE18">
      <w:numFmt w:val="bullet"/>
      <w:lvlText w:val="•"/>
      <w:lvlJc w:val="left"/>
      <w:pPr>
        <w:ind w:left="3980" w:hanging="360"/>
      </w:pPr>
      <w:rPr>
        <w:rFonts w:hint="default"/>
        <w:lang w:val="en-US" w:eastAsia="en-US" w:bidi="ar-SA"/>
      </w:rPr>
    </w:lvl>
  </w:abstractNum>
  <w:abstractNum w:abstractNumId="1" w15:restartNumberingAfterBreak="0">
    <w:nsid w:val="02C160E9"/>
    <w:multiLevelType w:val="hybridMultilevel"/>
    <w:tmpl w:val="4DECAA90"/>
    <w:lvl w:ilvl="0" w:tplc="E11EE888">
      <w:numFmt w:val="bullet"/>
      <w:lvlText w:val=""/>
      <w:lvlJc w:val="left"/>
      <w:pPr>
        <w:ind w:left="508" w:hanging="360"/>
      </w:pPr>
      <w:rPr>
        <w:rFonts w:ascii="Symbol" w:eastAsia="Symbol" w:hAnsi="Symbol" w:cs="Symbol" w:hint="default"/>
        <w:b w:val="0"/>
        <w:bCs w:val="0"/>
        <w:i w:val="0"/>
        <w:iCs w:val="0"/>
        <w:spacing w:val="0"/>
        <w:w w:val="100"/>
        <w:sz w:val="22"/>
        <w:szCs w:val="22"/>
        <w:lang w:val="en-US" w:eastAsia="en-US" w:bidi="ar-SA"/>
      </w:rPr>
    </w:lvl>
    <w:lvl w:ilvl="1" w:tplc="58BA60EE">
      <w:numFmt w:val="bullet"/>
      <w:lvlText w:val="•"/>
      <w:lvlJc w:val="left"/>
      <w:pPr>
        <w:ind w:left="935" w:hanging="360"/>
      </w:pPr>
      <w:rPr>
        <w:rFonts w:hint="default"/>
        <w:lang w:val="en-US" w:eastAsia="en-US" w:bidi="ar-SA"/>
      </w:rPr>
    </w:lvl>
    <w:lvl w:ilvl="2" w:tplc="F6049EF4">
      <w:numFmt w:val="bullet"/>
      <w:lvlText w:val="•"/>
      <w:lvlJc w:val="left"/>
      <w:pPr>
        <w:ind w:left="1370" w:hanging="360"/>
      </w:pPr>
      <w:rPr>
        <w:rFonts w:hint="default"/>
        <w:lang w:val="en-US" w:eastAsia="en-US" w:bidi="ar-SA"/>
      </w:rPr>
    </w:lvl>
    <w:lvl w:ilvl="3" w:tplc="9A3445BE">
      <w:numFmt w:val="bullet"/>
      <w:lvlText w:val="•"/>
      <w:lvlJc w:val="left"/>
      <w:pPr>
        <w:ind w:left="1805" w:hanging="360"/>
      </w:pPr>
      <w:rPr>
        <w:rFonts w:hint="default"/>
        <w:lang w:val="en-US" w:eastAsia="en-US" w:bidi="ar-SA"/>
      </w:rPr>
    </w:lvl>
    <w:lvl w:ilvl="4" w:tplc="130C2CFA">
      <w:numFmt w:val="bullet"/>
      <w:lvlText w:val="•"/>
      <w:lvlJc w:val="left"/>
      <w:pPr>
        <w:ind w:left="2240" w:hanging="360"/>
      </w:pPr>
      <w:rPr>
        <w:rFonts w:hint="default"/>
        <w:lang w:val="en-US" w:eastAsia="en-US" w:bidi="ar-SA"/>
      </w:rPr>
    </w:lvl>
    <w:lvl w:ilvl="5" w:tplc="C60C65EA">
      <w:numFmt w:val="bullet"/>
      <w:lvlText w:val="•"/>
      <w:lvlJc w:val="left"/>
      <w:pPr>
        <w:ind w:left="2675" w:hanging="360"/>
      </w:pPr>
      <w:rPr>
        <w:rFonts w:hint="default"/>
        <w:lang w:val="en-US" w:eastAsia="en-US" w:bidi="ar-SA"/>
      </w:rPr>
    </w:lvl>
    <w:lvl w:ilvl="6" w:tplc="54F013F2">
      <w:numFmt w:val="bullet"/>
      <w:lvlText w:val="•"/>
      <w:lvlJc w:val="left"/>
      <w:pPr>
        <w:ind w:left="3110" w:hanging="360"/>
      </w:pPr>
      <w:rPr>
        <w:rFonts w:hint="default"/>
        <w:lang w:val="en-US" w:eastAsia="en-US" w:bidi="ar-SA"/>
      </w:rPr>
    </w:lvl>
    <w:lvl w:ilvl="7" w:tplc="905C8D32">
      <w:numFmt w:val="bullet"/>
      <w:lvlText w:val="•"/>
      <w:lvlJc w:val="left"/>
      <w:pPr>
        <w:ind w:left="3545" w:hanging="360"/>
      </w:pPr>
      <w:rPr>
        <w:rFonts w:hint="default"/>
        <w:lang w:val="en-US" w:eastAsia="en-US" w:bidi="ar-SA"/>
      </w:rPr>
    </w:lvl>
    <w:lvl w:ilvl="8" w:tplc="35AC7EF2">
      <w:numFmt w:val="bullet"/>
      <w:lvlText w:val="•"/>
      <w:lvlJc w:val="left"/>
      <w:pPr>
        <w:ind w:left="3980" w:hanging="360"/>
      </w:pPr>
      <w:rPr>
        <w:rFonts w:hint="default"/>
        <w:lang w:val="en-US" w:eastAsia="en-US" w:bidi="ar-SA"/>
      </w:rPr>
    </w:lvl>
  </w:abstractNum>
  <w:abstractNum w:abstractNumId="2" w15:restartNumberingAfterBreak="0">
    <w:nsid w:val="03697802"/>
    <w:multiLevelType w:val="hybridMultilevel"/>
    <w:tmpl w:val="6BCE2BBE"/>
    <w:lvl w:ilvl="0" w:tplc="8EAAAF72">
      <w:numFmt w:val="bullet"/>
      <w:lvlText w:val=""/>
      <w:lvlJc w:val="left"/>
      <w:pPr>
        <w:ind w:left="508" w:hanging="360"/>
      </w:pPr>
      <w:rPr>
        <w:rFonts w:ascii="Symbol" w:eastAsia="Symbol" w:hAnsi="Symbol" w:cs="Symbol" w:hint="default"/>
        <w:b w:val="0"/>
        <w:bCs w:val="0"/>
        <w:i w:val="0"/>
        <w:iCs w:val="0"/>
        <w:spacing w:val="0"/>
        <w:w w:val="100"/>
        <w:sz w:val="22"/>
        <w:szCs w:val="22"/>
        <w:lang w:val="en-US" w:eastAsia="en-US" w:bidi="ar-SA"/>
      </w:rPr>
    </w:lvl>
    <w:lvl w:ilvl="1" w:tplc="4B161500">
      <w:numFmt w:val="bullet"/>
      <w:lvlText w:val="•"/>
      <w:lvlJc w:val="left"/>
      <w:pPr>
        <w:ind w:left="935" w:hanging="360"/>
      </w:pPr>
      <w:rPr>
        <w:rFonts w:hint="default"/>
        <w:lang w:val="en-US" w:eastAsia="en-US" w:bidi="ar-SA"/>
      </w:rPr>
    </w:lvl>
    <w:lvl w:ilvl="2" w:tplc="1F7AD80C">
      <w:numFmt w:val="bullet"/>
      <w:lvlText w:val="•"/>
      <w:lvlJc w:val="left"/>
      <w:pPr>
        <w:ind w:left="1370" w:hanging="360"/>
      </w:pPr>
      <w:rPr>
        <w:rFonts w:hint="default"/>
        <w:lang w:val="en-US" w:eastAsia="en-US" w:bidi="ar-SA"/>
      </w:rPr>
    </w:lvl>
    <w:lvl w:ilvl="3" w:tplc="F5D47742">
      <w:numFmt w:val="bullet"/>
      <w:lvlText w:val="•"/>
      <w:lvlJc w:val="left"/>
      <w:pPr>
        <w:ind w:left="1805" w:hanging="360"/>
      </w:pPr>
      <w:rPr>
        <w:rFonts w:hint="default"/>
        <w:lang w:val="en-US" w:eastAsia="en-US" w:bidi="ar-SA"/>
      </w:rPr>
    </w:lvl>
    <w:lvl w:ilvl="4" w:tplc="7D686070">
      <w:numFmt w:val="bullet"/>
      <w:lvlText w:val="•"/>
      <w:lvlJc w:val="left"/>
      <w:pPr>
        <w:ind w:left="2240" w:hanging="360"/>
      </w:pPr>
      <w:rPr>
        <w:rFonts w:hint="default"/>
        <w:lang w:val="en-US" w:eastAsia="en-US" w:bidi="ar-SA"/>
      </w:rPr>
    </w:lvl>
    <w:lvl w:ilvl="5" w:tplc="089EE81C">
      <w:numFmt w:val="bullet"/>
      <w:lvlText w:val="•"/>
      <w:lvlJc w:val="left"/>
      <w:pPr>
        <w:ind w:left="2675" w:hanging="360"/>
      </w:pPr>
      <w:rPr>
        <w:rFonts w:hint="default"/>
        <w:lang w:val="en-US" w:eastAsia="en-US" w:bidi="ar-SA"/>
      </w:rPr>
    </w:lvl>
    <w:lvl w:ilvl="6" w:tplc="0F6C1212">
      <w:numFmt w:val="bullet"/>
      <w:lvlText w:val="•"/>
      <w:lvlJc w:val="left"/>
      <w:pPr>
        <w:ind w:left="3110" w:hanging="360"/>
      </w:pPr>
      <w:rPr>
        <w:rFonts w:hint="default"/>
        <w:lang w:val="en-US" w:eastAsia="en-US" w:bidi="ar-SA"/>
      </w:rPr>
    </w:lvl>
    <w:lvl w:ilvl="7" w:tplc="92A8CFE0">
      <w:numFmt w:val="bullet"/>
      <w:lvlText w:val="•"/>
      <w:lvlJc w:val="left"/>
      <w:pPr>
        <w:ind w:left="3545" w:hanging="360"/>
      </w:pPr>
      <w:rPr>
        <w:rFonts w:hint="default"/>
        <w:lang w:val="en-US" w:eastAsia="en-US" w:bidi="ar-SA"/>
      </w:rPr>
    </w:lvl>
    <w:lvl w:ilvl="8" w:tplc="64F0B052">
      <w:numFmt w:val="bullet"/>
      <w:lvlText w:val="•"/>
      <w:lvlJc w:val="left"/>
      <w:pPr>
        <w:ind w:left="3980" w:hanging="360"/>
      </w:pPr>
      <w:rPr>
        <w:rFonts w:hint="default"/>
        <w:lang w:val="en-US" w:eastAsia="en-US" w:bidi="ar-SA"/>
      </w:rPr>
    </w:lvl>
  </w:abstractNum>
  <w:abstractNum w:abstractNumId="3" w15:restartNumberingAfterBreak="0">
    <w:nsid w:val="061D2B7D"/>
    <w:multiLevelType w:val="hybridMultilevel"/>
    <w:tmpl w:val="4F4C6628"/>
    <w:lvl w:ilvl="0" w:tplc="8BB423A8">
      <w:numFmt w:val="bullet"/>
      <w:lvlText w:val=""/>
      <w:lvlJc w:val="left"/>
      <w:pPr>
        <w:ind w:left="508" w:hanging="360"/>
      </w:pPr>
      <w:rPr>
        <w:rFonts w:ascii="Symbol" w:eastAsia="Symbol" w:hAnsi="Symbol" w:cs="Symbol" w:hint="default"/>
        <w:b w:val="0"/>
        <w:bCs w:val="0"/>
        <w:i w:val="0"/>
        <w:iCs w:val="0"/>
        <w:spacing w:val="0"/>
        <w:w w:val="100"/>
        <w:sz w:val="22"/>
        <w:szCs w:val="22"/>
        <w:lang w:val="en-US" w:eastAsia="en-US" w:bidi="ar-SA"/>
      </w:rPr>
    </w:lvl>
    <w:lvl w:ilvl="1" w:tplc="664E42E2">
      <w:numFmt w:val="bullet"/>
      <w:lvlText w:val="•"/>
      <w:lvlJc w:val="left"/>
      <w:pPr>
        <w:ind w:left="935" w:hanging="360"/>
      </w:pPr>
      <w:rPr>
        <w:rFonts w:hint="default"/>
        <w:lang w:val="en-US" w:eastAsia="en-US" w:bidi="ar-SA"/>
      </w:rPr>
    </w:lvl>
    <w:lvl w:ilvl="2" w:tplc="2C6A54FE">
      <w:numFmt w:val="bullet"/>
      <w:lvlText w:val="•"/>
      <w:lvlJc w:val="left"/>
      <w:pPr>
        <w:ind w:left="1370" w:hanging="360"/>
      </w:pPr>
      <w:rPr>
        <w:rFonts w:hint="default"/>
        <w:lang w:val="en-US" w:eastAsia="en-US" w:bidi="ar-SA"/>
      </w:rPr>
    </w:lvl>
    <w:lvl w:ilvl="3" w:tplc="F0020FF2">
      <w:numFmt w:val="bullet"/>
      <w:lvlText w:val="•"/>
      <w:lvlJc w:val="left"/>
      <w:pPr>
        <w:ind w:left="1805" w:hanging="360"/>
      </w:pPr>
      <w:rPr>
        <w:rFonts w:hint="default"/>
        <w:lang w:val="en-US" w:eastAsia="en-US" w:bidi="ar-SA"/>
      </w:rPr>
    </w:lvl>
    <w:lvl w:ilvl="4" w:tplc="31F4E43E">
      <w:numFmt w:val="bullet"/>
      <w:lvlText w:val="•"/>
      <w:lvlJc w:val="left"/>
      <w:pPr>
        <w:ind w:left="2240" w:hanging="360"/>
      </w:pPr>
      <w:rPr>
        <w:rFonts w:hint="default"/>
        <w:lang w:val="en-US" w:eastAsia="en-US" w:bidi="ar-SA"/>
      </w:rPr>
    </w:lvl>
    <w:lvl w:ilvl="5" w:tplc="D0D66100">
      <w:numFmt w:val="bullet"/>
      <w:lvlText w:val="•"/>
      <w:lvlJc w:val="left"/>
      <w:pPr>
        <w:ind w:left="2675" w:hanging="360"/>
      </w:pPr>
      <w:rPr>
        <w:rFonts w:hint="default"/>
        <w:lang w:val="en-US" w:eastAsia="en-US" w:bidi="ar-SA"/>
      </w:rPr>
    </w:lvl>
    <w:lvl w:ilvl="6" w:tplc="A720028E">
      <w:numFmt w:val="bullet"/>
      <w:lvlText w:val="•"/>
      <w:lvlJc w:val="left"/>
      <w:pPr>
        <w:ind w:left="3110" w:hanging="360"/>
      </w:pPr>
      <w:rPr>
        <w:rFonts w:hint="default"/>
        <w:lang w:val="en-US" w:eastAsia="en-US" w:bidi="ar-SA"/>
      </w:rPr>
    </w:lvl>
    <w:lvl w:ilvl="7" w:tplc="4386CCE4">
      <w:numFmt w:val="bullet"/>
      <w:lvlText w:val="•"/>
      <w:lvlJc w:val="left"/>
      <w:pPr>
        <w:ind w:left="3545" w:hanging="360"/>
      </w:pPr>
      <w:rPr>
        <w:rFonts w:hint="default"/>
        <w:lang w:val="en-US" w:eastAsia="en-US" w:bidi="ar-SA"/>
      </w:rPr>
    </w:lvl>
    <w:lvl w:ilvl="8" w:tplc="E7309D5A">
      <w:numFmt w:val="bullet"/>
      <w:lvlText w:val="•"/>
      <w:lvlJc w:val="left"/>
      <w:pPr>
        <w:ind w:left="3980" w:hanging="360"/>
      </w:pPr>
      <w:rPr>
        <w:rFonts w:hint="default"/>
        <w:lang w:val="en-US" w:eastAsia="en-US" w:bidi="ar-SA"/>
      </w:rPr>
    </w:lvl>
  </w:abstractNum>
  <w:abstractNum w:abstractNumId="4" w15:restartNumberingAfterBreak="0">
    <w:nsid w:val="0F4624C4"/>
    <w:multiLevelType w:val="hybridMultilevel"/>
    <w:tmpl w:val="3BC0C466"/>
    <w:lvl w:ilvl="0" w:tplc="0704938E">
      <w:numFmt w:val="bullet"/>
      <w:lvlText w:val=""/>
      <w:lvlJc w:val="left"/>
      <w:pPr>
        <w:ind w:left="508" w:hanging="360"/>
      </w:pPr>
      <w:rPr>
        <w:rFonts w:ascii="Symbol" w:eastAsia="Symbol" w:hAnsi="Symbol" w:cs="Symbol" w:hint="default"/>
        <w:b w:val="0"/>
        <w:bCs w:val="0"/>
        <w:i w:val="0"/>
        <w:iCs w:val="0"/>
        <w:spacing w:val="0"/>
        <w:w w:val="100"/>
        <w:sz w:val="22"/>
        <w:szCs w:val="22"/>
        <w:lang w:val="en-US" w:eastAsia="en-US" w:bidi="ar-SA"/>
      </w:rPr>
    </w:lvl>
    <w:lvl w:ilvl="1" w:tplc="31285A4C">
      <w:numFmt w:val="bullet"/>
      <w:lvlText w:val="•"/>
      <w:lvlJc w:val="left"/>
      <w:pPr>
        <w:ind w:left="935" w:hanging="360"/>
      </w:pPr>
      <w:rPr>
        <w:rFonts w:hint="default"/>
        <w:lang w:val="en-US" w:eastAsia="en-US" w:bidi="ar-SA"/>
      </w:rPr>
    </w:lvl>
    <w:lvl w:ilvl="2" w:tplc="8B1639F6">
      <w:numFmt w:val="bullet"/>
      <w:lvlText w:val="•"/>
      <w:lvlJc w:val="left"/>
      <w:pPr>
        <w:ind w:left="1370" w:hanging="360"/>
      </w:pPr>
      <w:rPr>
        <w:rFonts w:hint="default"/>
        <w:lang w:val="en-US" w:eastAsia="en-US" w:bidi="ar-SA"/>
      </w:rPr>
    </w:lvl>
    <w:lvl w:ilvl="3" w:tplc="19C05516">
      <w:numFmt w:val="bullet"/>
      <w:lvlText w:val="•"/>
      <w:lvlJc w:val="left"/>
      <w:pPr>
        <w:ind w:left="1805" w:hanging="360"/>
      </w:pPr>
      <w:rPr>
        <w:rFonts w:hint="default"/>
        <w:lang w:val="en-US" w:eastAsia="en-US" w:bidi="ar-SA"/>
      </w:rPr>
    </w:lvl>
    <w:lvl w:ilvl="4" w:tplc="8F041B4A">
      <w:numFmt w:val="bullet"/>
      <w:lvlText w:val="•"/>
      <w:lvlJc w:val="left"/>
      <w:pPr>
        <w:ind w:left="2240" w:hanging="360"/>
      </w:pPr>
      <w:rPr>
        <w:rFonts w:hint="default"/>
        <w:lang w:val="en-US" w:eastAsia="en-US" w:bidi="ar-SA"/>
      </w:rPr>
    </w:lvl>
    <w:lvl w:ilvl="5" w:tplc="47CA8B58">
      <w:numFmt w:val="bullet"/>
      <w:lvlText w:val="•"/>
      <w:lvlJc w:val="left"/>
      <w:pPr>
        <w:ind w:left="2675" w:hanging="360"/>
      </w:pPr>
      <w:rPr>
        <w:rFonts w:hint="default"/>
        <w:lang w:val="en-US" w:eastAsia="en-US" w:bidi="ar-SA"/>
      </w:rPr>
    </w:lvl>
    <w:lvl w:ilvl="6" w:tplc="178EF9A0">
      <w:numFmt w:val="bullet"/>
      <w:lvlText w:val="•"/>
      <w:lvlJc w:val="left"/>
      <w:pPr>
        <w:ind w:left="3110" w:hanging="360"/>
      </w:pPr>
      <w:rPr>
        <w:rFonts w:hint="default"/>
        <w:lang w:val="en-US" w:eastAsia="en-US" w:bidi="ar-SA"/>
      </w:rPr>
    </w:lvl>
    <w:lvl w:ilvl="7" w:tplc="178A81FA">
      <w:numFmt w:val="bullet"/>
      <w:lvlText w:val="•"/>
      <w:lvlJc w:val="left"/>
      <w:pPr>
        <w:ind w:left="3545" w:hanging="360"/>
      </w:pPr>
      <w:rPr>
        <w:rFonts w:hint="default"/>
        <w:lang w:val="en-US" w:eastAsia="en-US" w:bidi="ar-SA"/>
      </w:rPr>
    </w:lvl>
    <w:lvl w:ilvl="8" w:tplc="DE2AB0A8">
      <w:numFmt w:val="bullet"/>
      <w:lvlText w:val="•"/>
      <w:lvlJc w:val="left"/>
      <w:pPr>
        <w:ind w:left="3980" w:hanging="360"/>
      </w:pPr>
      <w:rPr>
        <w:rFonts w:hint="default"/>
        <w:lang w:val="en-US" w:eastAsia="en-US" w:bidi="ar-SA"/>
      </w:rPr>
    </w:lvl>
  </w:abstractNum>
  <w:abstractNum w:abstractNumId="5" w15:restartNumberingAfterBreak="0">
    <w:nsid w:val="0F6B41B0"/>
    <w:multiLevelType w:val="hybridMultilevel"/>
    <w:tmpl w:val="641288E8"/>
    <w:lvl w:ilvl="0" w:tplc="C8D2D45C">
      <w:numFmt w:val="bullet"/>
      <w:lvlText w:val=""/>
      <w:lvlJc w:val="left"/>
      <w:pPr>
        <w:ind w:left="508" w:hanging="269"/>
      </w:pPr>
      <w:rPr>
        <w:rFonts w:ascii="Symbol" w:eastAsia="Symbol" w:hAnsi="Symbol" w:cs="Symbol" w:hint="default"/>
        <w:b w:val="0"/>
        <w:bCs w:val="0"/>
        <w:i w:val="0"/>
        <w:iCs w:val="0"/>
        <w:spacing w:val="0"/>
        <w:w w:val="100"/>
        <w:sz w:val="22"/>
        <w:szCs w:val="22"/>
        <w:lang w:val="en-US" w:eastAsia="en-US" w:bidi="ar-SA"/>
      </w:rPr>
    </w:lvl>
    <w:lvl w:ilvl="1" w:tplc="825ED7A2">
      <w:numFmt w:val="bullet"/>
      <w:lvlText w:val="•"/>
      <w:lvlJc w:val="left"/>
      <w:pPr>
        <w:ind w:left="692" w:hanging="269"/>
      </w:pPr>
      <w:rPr>
        <w:rFonts w:hint="default"/>
        <w:lang w:val="en-US" w:eastAsia="en-US" w:bidi="ar-SA"/>
      </w:rPr>
    </w:lvl>
    <w:lvl w:ilvl="2" w:tplc="03228C76">
      <w:numFmt w:val="bullet"/>
      <w:lvlText w:val="•"/>
      <w:lvlJc w:val="left"/>
      <w:pPr>
        <w:ind w:left="884" w:hanging="269"/>
      </w:pPr>
      <w:rPr>
        <w:rFonts w:hint="default"/>
        <w:lang w:val="en-US" w:eastAsia="en-US" w:bidi="ar-SA"/>
      </w:rPr>
    </w:lvl>
    <w:lvl w:ilvl="3" w:tplc="2EC237FE">
      <w:numFmt w:val="bullet"/>
      <w:lvlText w:val="•"/>
      <w:lvlJc w:val="left"/>
      <w:pPr>
        <w:ind w:left="1076" w:hanging="269"/>
      </w:pPr>
      <w:rPr>
        <w:rFonts w:hint="default"/>
        <w:lang w:val="en-US" w:eastAsia="en-US" w:bidi="ar-SA"/>
      </w:rPr>
    </w:lvl>
    <w:lvl w:ilvl="4" w:tplc="94228854">
      <w:numFmt w:val="bullet"/>
      <w:lvlText w:val="•"/>
      <w:lvlJc w:val="left"/>
      <w:pPr>
        <w:ind w:left="1268" w:hanging="269"/>
      </w:pPr>
      <w:rPr>
        <w:rFonts w:hint="default"/>
        <w:lang w:val="en-US" w:eastAsia="en-US" w:bidi="ar-SA"/>
      </w:rPr>
    </w:lvl>
    <w:lvl w:ilvl="5" w:tplc="6D9800DC">
      <w:numFmt w:val="bullet"/>
      <w:lvlText w:val="•"/>
      <w:lvlJc w:val="left"/>
      <w:pPr>
        <w:ind w:left="1460" w:hanging="269"/>
      </w:pPr>
      <w:rPr>
        <w:rFonts w:hint="default"/>
        <w:lang w:val="en-US" w:eastAsia="en-US" w:bidi="ar-SA"/>
      </w:rPr>
    </w:lvl>
    <w:lvl w:ilvl="6" w:tplc="56DCB2AE">
      <w:numFmt w:val="bullet"/>
      <w:lvlText w:val="•"/>
      <w:lvlJc w:val="left"/>
      <w:pPr>
        <w:ind w:left="1652" w:hanging="269"/>
      </w:pPr>
      <w:rPr>
        <w:rFonts w:hint="default"/>
        <w:lang w:val="en-US" w:eastAsia="en-US" w:bidi="ar-SA"/>
      </w:rPr>
    </w:lvl>
    <w:lvl w:ilvl="7" w:tplc="3FB67EDC">
      <w:numFmt w:val="bullet"/>
      <w:lvlText w:val="•"/>
      <w:lvlJc w:val="left"/>
      <w:pPr>
        <w:ind w:left="1844" w:hanging="269"/>
      </w:pPr>
      <w:rPr>
        <w:rFonts w:hint="default"/>
        <w:lang w:val="en-US" w:eastAsia="en-US" w:bidi="ar-SA"/>
      </w:rPr>
    </w:lvl>
    <w:lvl w:ilvl="8" w:tplc="5080B7D6">
      <w:numFmt w:val="bullet"/>
      <w:lvlText w:val="•"/>
      <w:lvlJc w:val="left"/>
      <w:pPr>
        <w:ind w:left="2036" w:hanging="269"/>
      </w:pPr>
      <w:rPr>
        <w:rFonts w:hint="default"/>
        <w:lang w:val="en-US" w:eastAsia="en-US" w:bidi="ar-SA"/>
      </w:rPr>
    </w:lvl>
  </w:abstractNum>
  <w:abstractNum w:abstractNumId="6" w15:restartNumberingAfterBreak="0">
    <w:nsid w:val="139D1E3A"/>
    <w:multiLevelType w:val="hybridMultilevel"/>
    <w:tmpl w:val="9238DD5A"/>
    <w:lvl w:ilvl="0" w:tplc="80248D28">
      <w:numFmt w:val="bullet"/>
      <w:lvlText w:val=""/>
      <w:lvlJc w:val="left"/>
      <w:pPr>
        <w:ind w:left="453" w:hanging="360"/>
      </w:pPr>
      <w:rPr>
        <w:rFonts w:ascii="Symbol" w:eastAsia="Symbol" w:hAnsi="Symbol" w:cs="Symbol" w:hint="default"/>
        <w:b w:val="0"/>
        <w:bCs w:val="0"/>
        <w:i w:val="0"/>
        <w:iCs w:val="0"/>
        <w:spacing w:val="0"/>
        <w:w w:val="100"/>
        <w:sz w:val="22"/>
        <w:szCs w:val="22"/>
        <w:lang w:val="en-US" w:eastAsia="en-US" w:bidi="ar-SA"/>
      </w:rPr>
    </w:lvl>
    <w:lvl w:ilvl="1" w:tplc="D26AC656">
      <w:numFmt w:val="bullet"/>
      <w:lvlText w:val="•"/>
      <w:lvlJc w:val="left"/>
      <w:pPr>
        <w:ind w:left="899" w:hanging="360"/>
      </w:pPr>
      <w:rPr>
        <w:rFonts w:hint="default"/>
        <w:lang w:val="en-US" w:eastAsia="en-US" w:bidi="ar-SA"/>
      </w:rPr>
    </w:lvl>
    <w:lvl w:ilvl="2" w:tplc="5FF0D9AE">
      <w:numFmt w:val="bullet"/>
      <w:lvlText w:val="•"/>
      <w:lvlJc w:val="left"/>
      <w:pPr>
        <w:ind w:left="1338" w:hanging="360"/>
      </w:pPr>
      <w:rPr>
        <w:rFonts w:hint="default"/>
        <w:lang w:val="en-US" w:eastAsia="en-US" w:bidi="ar-SA"/>
      </w:rPr>
    </w:lvl>
    <w:lvl w:ilvl="3" w:tplc="A614E224">
      <w:numFmt w:val="bullet"/>
      <w:lvlText w:val="•"/>
      <w:lvlJc w:val="left"/>
      <w:pPr>
        <w:ind w:left="1777" w:hanging="360"/>
      </w:pPr>
      <w:rPr>
        <w:rFonts w:hint="default"/>
        <w:lang w:val="en-US" w:eastAsia="en-US" w:bidi="ar-SA"/>
      </w:rPr>
    </w:lvl>
    <w:lvl w:ilvl="4" w:tplc="3C2E3594">
      <w:numFmt w:val="bullet"/>
      <w:lvlText w:val="•"/>
      <w:lvlJc w:val="left"/>
      <w:pPr>
        <w:ind w:left="2216" w:hanging="360"/>
      </w:pPr>
      <w:rPr>
        <w:rFonts w:hint="default"/>
        <w:lang w:val="en-US" w:eastAsia="en-US" w:bidi="ar-SA"/>
      </w:rPr>
    </w:lvl>
    <w:lvl w:ilvl="5" w:tplc="DFBCEFC4">
      <w:numFmt w:val="bullet"/>
      <w:lvlText w:val="•"/>
      <w:lvlJc w:val="left"/>
      <w:pPr>
        <w:ind w:left="2655" w:hanging="360"/>
      </w:pPr>
      <w:rPr>
        <w:rFonts w:hint="default"/>
        <w:lang w:val="en-US" w:eastAsia="en-US" w:bidi="ar-SA"/>
      </w:rPr>
    </w:lvl>
    <w:lvl w:ilvl="6" w:tplc="EE9685AA">
      <w:numFmt w:val="bullet"/>
      <w:lvlText w:val="•"/>
      <w:lvlJc w:val="left"/>
      <w:pPr>
        <w:ind w:left="3094" w:hanging="360"/>
      </w:pPr>
      <w:rPr>
        <w:rFonts w:hint="default"/>
        <w:lang w:val="en-US" w:eastAsia="en-US" w:bidi="ar-SA"/>
      </w:rPr>
    </w:lvl>
    <w:lvl w:ilvl="7" w:tplc="65E434B6">
      <w:numFmt w:val="bullet"/>
      <w:lvlText w:val="•"/>
      <w:lvlJc w:val="left"/>
      <w:pPr>
        <w:ind w:left="3533" w:hanging="360"/>
      </w:pPr>
      <w:rPr>
        <w:rFonts w:hint="default"/>
        <w:lang w:val="en-US" w:eastAsia="en-US" w:bidi="ar-SA"/>
      </w:rPr>
    </w:lvl>
    <w:lvl w:ilvl="8" w:tplc="8742967E">
      <w:numFmt w:val="bullet"/>
      <w:lvlText w:val="•"/>
      <w:lvlJc w:val="left"/>
      <w:pPr>
        <w:ind w:left="3972" w:hanging="360"/>
      </w:pPr>
      <w:rPr>
        <w:rFonts w:hint="default"/>
        <w:lang w:val="en-US" w:eastAsia="en-US" w:bidi="ar-SA"/>
      </w:rPr>
    </w:lvl>
  </w:abstractNum>
  <w:abstractNum w:abstractNumId="7" w15:restartNumberingAfterBreak="0">
    <w:nsid w:val="17E73D96"/>
    <w:multiLevelType w:val="hybridMultilevel"/>
    <w:tmpl w:val="B358D78E"/>
    <w:lvl w:ilvl="0" w:tplc="0FFA289C">
      <w:numFmt w:val="bullet"/>
      <w:lvlText w:val=""/>
      <w:lvlJc w:val="left"/>
      <w:pPr>
        <w:ind w:left="453" w:hanging="360"/>
      </w:pPr>
      <w:rPr>
        <w:rFonts w:ascii="Symbol" w:eastAsia="Symbol" w:hAnsi="Symbol" w:cs="Symbol" w:hint="default"/>
        <w:b w:val="0"/>
        <w:bCs w:val="0"/>
        <w:i w:val="0"/>
        <w:iCs w:val="0"/>
        <w:spacing w:val="0"/>
        <w:w w:val="100"/>
        <w:sz w:val="22"/>
        <w:szCs w:val="22"/>
        <w:lang w:val="en-US" w:eastAsia="en-US" w:bidi="ar-SA"/>
      </w:rPr>
    </w:lvl>
    <w:lvl w:ilvl="1" w:tplc="375C344A">
      <w:numFmt w:val="bullet"/>
      <w:lvlText w:val="•"/>
      <w:lvlJc w:val="left"/>
      <w:pPr>
        <w:ind w:left="899" w:hanging="360"/>
      </w:pPr>
      <w:rPr>
        <w:rFonts w:hint="default"/>
        <w:lang w:val="en-US" w:eastAsia="en-US" w:bidi="ar-SA"/>
      </w:rPr>
    </w:lvl>
    <w:lvl w:ilvl="2" w:tplc="42B6BF74">
      <w:numFmt w:val="bullet"/>
      <w:lvlText w:val="•"/>
      <w:lvlJc w:val="left"/>
      <w:pPr>
        <w:ind w:left="1338" w:hanging="360"/>
      </w:pPr>
      <w:rPr>
        <w:rFonts w:hint="default"/>
        <w:lang w:val="en-US" w:eastAsia="en-US" w:bidi="ar-SA"/>
      </w:rPr>
    </w:lvl>
    <w:lvl w:ilvl="3" w:tplc="4C54A6A6">
      <w:numFmt w:val="bullet"/>
      <w:lvlText w:val="•"/>
      <w:lvlJc w:val="left"/>
      <w:pPr>
        <w:ind w:left="1777" w:hanging="360"/>
      </w:pPr>
      <w:rPr>
        <w:rFonts w:hint="default"/>
        <w:lang w:val="en-US" w:eastAsia="en-US" w:bidi="ar-SA"/>
      </w:rPr>
    </w:lvl>
    <w:lvl w:ilvl="4" w:tplc="C34CD662">
      <w:numFmt w:val="bullet"/>
      <w:lvlText w:val="•"/>
      <w:lvlJc w:val="left"/>
      <w:pPr>
        <w:ind w:left="2216" w:hanging="360"/>
      </w:pPr>
      <w:rPr>
        <w:rFonts w:hint="default"/>
        <w:lang w:val="en-US" w:eastAsia="en-US" w:bidi="ar-SA"/>
      </w:rPr>
    </w:lvl>
    <w:lvl w:ilvl="5" w:tplc="047C58AA">
      <w:numFmt w:val="bullet"/>
      <w:lvlText w:val="•"/>
      <w:lvlJc w:val="left"/>
      <w:pPr>
        <w:ind w:left="2655" w:hanging="360"/>
      </w:pPr>
      <w:rPr>
        <w:rFonts w:hint="default"/>
        <w:lang w:val="en-US" w:eastAsia="en-US" w:bidi="ar-SA"/>
      </w:rPr>
    </w:lvl>
    <w:lvl w:ilvl="6" w:tplc="F73666DA">
      <w:numFmt w:val="bullet"/>
      <w:lvlText w:val="•"/>
      <w:lvlJc w:val="left"/>
      <w:pPr>
        <w:ind w:left="3094" w:hanging="360"/>
      </w:pPr>
      <w:rPr>
        <w:rFonts w:hint="default"/>
        <w:lang w:val="en-US" w:eastAsia="en-US" w:bidi="ar-SA"/>
      </w:rPr>
    </w:lvl>
    <w:lvl w:ilvl="7" w:tplc="2ACE8764">
      <w:numFmt w:val="bullet"/>
      <w:lvlText w:val="•"/>
      <w:lvlJc w:val="left"/>
      <w:pPr>
        <w:ind w:left="3533" w:hanging="360"/>
      </w:pPr>
      <w:rPr>
        <w:rFonts w:hint="default"/>
        <w:lang w:val="en-US" w:eastAsia="en-US" w:bidi="ar-SA"/>
      </w:rPr>
    </w:lvl>
    <w:lvl w:ilvl="8" w:tplc="6CBA7BEE">
      <w:numFmt w:val="bullet"/>
      <w:lvlText w:val="•"/>
      <w:lvlJc w:val="left"/>
      <w:pPr>
        <w:ind w:left="3972" w:hanging="360"/>
      </w:pPr>
      <w:rPr>
        <w:rFonts w:hint="default"/>
        <w:lang w:val="en-US" w:eastAsia="en-US" w:bidi="ar-SA"/>
      </w:rPr>
    </w:lvl>
  </w:abstractNum>
  <w:abstractNum w:abstractNumId="8" w15:restartNumberingAfterBreak="0">
    <w:nsid w:val="1D404D64"/>
    <w:multiLevelType w:val="hybridMultilevel"/>
    <w:tmpl w:val="80E679AA"/>
    <w:lvl w:ilvl="0" w:tplc="CF683DF6">
      <w:numFmt w:val="bullet"/>
      <w:lvlText w:val=""/>
      <w:lvlJc w:val="left"/>
      <w:pPr>
        <w:ind w:left="508" w:hanging="360"/>
      </w:pPr>
      <w:rPr>
        <w:rFonts w:ascii="Symbol" w:eastAsia="Symbol" w:hAnsi="Symbol" w:cs="Symbol" w:hint="default"/>
        <w:b w:val="0"/>
        <w:bCs w:val="0"/>
        <w:i w:val="0"/>
        <w:iCs w:val="0"/>
        <w:spacing w:val="0"/>
        <w:w w:val="100"/>
        <w:sz w:val="22"/>
        <w:szCs w:val="22"/>
        <w:lang w:val="en-US" w:eastAsia="en-US" w:bidi="ar-SA"/>
      </w:rPr>
    </w:lvl>
    <w:lvl w:ilvl="1" w:tplc="834CA094">
      <w:numFmt w:val="bullet"/>
      <w:lvlText w:val="•"/>
      <w:lvlJc w:val="left"/>
      <w:pPr>
        <w:ind w:left="935" w:hanging="360"/>
      </w:pPr>
      <w:rPr>
        <w:rFonts w:hint="default"/>
        <w:lang w:val="en-US" w:eastAsia="en-US" w:bidi="ar-SA"/>
      </w:rPr>
    </w:lvl>
    <w:lvl w:ilvl="2" w:tplc="F4D8A574">
      <w:numFmt w:val="bullet"/>
      <w:lvlText w:val="•"/>
      <w:lvlJc w:val="left"/>
      <w:pPr>
        <w:ind w:left="1370" w:hanging="360"/>
      </w:pPr>
      <w:rPr>
        <w:rFonts w:hint="default"/>
        <w:lang w:val="en-US" w:eastAsia="en-US" w:bidi="ar-SA"/>
      </w:rPr>
    </w:lvl>
    <w:lvl w:ilvl="3" w:tplc="FFC6EE88">
      <w:numFmt w:val="bullet"/>
      <w:lvlText w:val="•"/>
      <w:lvlJc w:val="left"/>
      <w:pPr>
        <w:ind w:left="1805" w:hanging="360"/>
      </w:pPr>
      <w:rPr>
        <w:rFonts w:hint="default"/>
        <w:lang w:val="en-US" w:eastAsia="en-US" w:bidi="ar-SA"/>
      </w:rPr>
    </w:lvl>
    <w:lvl w:ilvl="4" w:tplc="5582F45C">
      <w:numFmt w:val="bullet"/>
      <w:lvlText w:val="•"/>
      <w:lvlJc w:val="left"/>
      <w:pPr>
        <w:ind w:left="2240" w:hanging="360"/>
      </w:pPr>
      <w:rPr>
        <w:rFonts w:hint="default"/>
        <w:lang w:val="en-US" w:eastAsia="en-US" w:bidi="ar-SA"/>
      </w:rPr>
    </w:lvl>
    <w:lvl w:ilvl="5" w:tplc="20F48D40">
      <w:numFmt w:val="bullet"/>
      <w:lvlText w:val="•"/>
      <w:lvlJc w:val="left"/>
      <w:pPr>
        <w:ind w:left="2675" w:hanging="360"/>
      </w:pPr>
      <w:rPr>
        <w:rFonts w:hint="default"/>
        <w:lang w:val="en-US" w:eastAsia="en-US" w:bidi="ar-SA"/>
      </w:rPr>
    </w:lvl>
    <w:lvl w:ilvl="6" w:tplc="546623DA">
      <w:numFmt w:val="bullet"/>
      <w:lvlText w:val="•"/>
      <w:lvlJc w:val="left"/>
      <w:pPr>
        <w:ind w:left="3110" w:hanging="360"/>
      </w:pPr>
      <w:rPr>
        <w:rFonts w:hint="default"/>
        <w:lang w:val="en-US" w:eastAsia="en-US" w:bidi="ar-SA"/>
      </w:rPr>
    </w:lvl>
    <w:lvl w:ilvl="7" w:tplc="D65C3E1E">
      <w:numFmt w:val="bullet"/>
      <w:lvlText w:val="•"/>
      <w:lvlJc w:val="left"/>
      <w:pPr>
        <w:ind w:left="3545" w:hanging="360"/>
      </w:pPr>
      <w:rPr>
        <w:rFonts w:hint="default"/>
        <w:lang w:val="en-US" w:eastAsia="en-US" w:bidi="ar-SA"/>
      </w:rPr>
    </w:lvl>
    <w:lvl w:ilvl="8" w:tplc="7778AF6E">
      <w:numFmt w:val="bullet"/>
      <w:lvlText w:val="•"/>
      <w:lvlJc w:val="left"/>
      <w:pPr>
        <w:ind w:left="3980" w:hanging="360"/>
      </w:pPr>
      <w:rPr>
        <w:rFonts w:hint="default"/>
        <w:lang w:val="en-US" w:eastAsia="en-US" w:bidi="ar-SA"/>
      </w:rPr>
    </w:lvl>
  </w:abstractNum>
  <w:abstractNum w:abstractNumId="9" w15:restartNumberingAfterBreak="0">
    <w:nsid w:val="2073201C"/>
    <w:multiLevelType w:val="hybridMultilevel"/>
    <w:tmpl w:val="0632E6E0"/>
    <w:lvl w:ilvl="0" w:tplc="B9FEEF8C">
      <w:numFmt w:val="bullet"/>
      <w:lvlText w:val=""/>
      <w:lvlJc w:val="left"/>
      <w:pPr>
        <w:ind w:left="453" w:hanging="360"/>
      </w:pPr>
      <w:rPr>
        <w:rFonts w:ascii="Symbol" w:eastAsia="Symbol" w:hAnsi="Symbol" w:cs="Symbol" w:hint="default"/>
        <w:b w:val="0"/>
        <w:bCs w:val="0"/>
        <w:i w:val="0"/>
        <w:iCs w:val="0"/>
        <w:spacing w:val="0"/>
        <w:w w:val="100"/>
        <w:sz w:val="22"/>
        <w:szCs w:val="22"/>
        <w:lang w:val="en-US" w:eastAsia="en-US" w:bidi="ar-SA"/>
      </w:rPr>
    </w:lvl>
    <w:lvl w:ilvl="1" w:tplc="7B8C3610">
      <w:numFmt w:val="bullet"/>
      <w:lvlText w:val="•"/>
      <w:lvlJc w:val="left"/>
      <w:pPr>
        <w:ind w:left="899" w:hanging="360"/>
      </w:pPr>
      <w:rPr>
        <w:rFonts w:hint="default"/>
        <w:lang w:val="en-US" w:eastAsia="en-US" w:bidi="ar-SA"/>
      </w:rPr>
    </w:lvl>
    <w:lvl w:ilvl="2" w:tplc="4C605B92">
      <w:numFmt w:val="bullet"/>
      <w:lvlText w:val="•"/>
      <w:lvlJc w:val="left"/>
      <w:pPr>
        <w:ind w:left="1338" w:hanging="360"/>
      </w:pPr>
      <w:rPr>
        <w:rFonts w:hint="default"/>
        <w:lang w:val="en-US" w:eastAsia="en-US" w:bidi="ar-SA"/>
      </w:rPr>
    </w:lvl>
    <w:lvl w:ilvl="3" w:tplc="8D242AC8">
      <w:numFmt w:val="bullet"/>
      <w:lvlText w:val="•"/>
      <w:lvlJc w:val="left"/>
      <w:pPr>
        <w:ind w:left="1777" w:hanging="360"/>
      </w:pPr>
      <w:rPr>
        <w:rFonts w:hint="default"/>
        <w:lang w:val="en-US" w:eastAsia="en-US" w:bidi="ar-SA"/>
      </w:rPr>
    </w:lvl>
    <w:lvl w:ilvl="4" w:tplc="BECE76EC">
      <w:numFmt w:val="bullet"/>
      <w:lvlText w:val="•"/>
      <w:lvlJc w:val="left"/>
      <w:pPr>
        <w:ind w:left="2216" w:hanging="360"/>
      </w:pPr>
      <w:rPr>
        <w:rFonts w:hint="default"/>
        <w:lang w:val="en-US" w:eastAsia="en-US" w:bidi="ar-SA"/>
      </w:rPr>
    </w:lvl>
    <w:lvl w:ilvl="5" w:tplc="964E981C">
      <w:numFmt w:val="bullet"/>
      <w:lvlText w:val="•"/>
      <w:lvlJc w:val="left"/>
      <w:pPr>
        <w:ind w:left="2655" w:hanging="360"/>
      </w:pPr>
      <w:rPr>
        <w:rFonts w:hint="default"/>
        <w:lang w:val="en-US" w:eastAsia="en-US" w:bidi="ar-SA"/>
      </w:rPr>
    </w:lvl>
    <w:lvl w:ilvl="6" w:tplc="E3B8CED4">
      <w:numFmt w:val="bullet"/>
      <w:lvlText w:val="•"/>
      <w:lvlJc w:val="left"/>
      <w:pPr>
        <w:ind w:left="3094" w:hanging="360"/>
      </w:pPr>
      <w:rPr>
        <w:rFonts w:hint="default"/>
        <w:lang w:val="en-US" w:eastAsia="en-US" w:bidi="ar-SA"/>
      </w:rPr>
    </w:lvl>
    <w:lvl w:ilvl="7" w:tplc="1E4C9E48">
      <w:numFmt w:val="bullet"/>
      <w:lvlText w:val="•"/>
      <w:lvlJc w:val="left"/>
      <w:pPr>
        <w:ind w:left="3533" w:hanging="360"/>
      </w:pPr>
      <w:rPr>
        <w:rFonts w:hint="default"/>
        <w:lang w:val="en-US" w:eastAsia="en-US" w:bidi="ar-SA"/>
      </w:rPr>
    </w:lvl>
    <w:lvl w:ilvl="8" w:tplc="DE7E2E24">
      <w:numFmt w:val="bullet"/>
      <w:lvlText w:val="•"/>
      <w:lvlJc w:val="left"/>
      <w:pPr>
        <w:ind w:left="3972" w:hanging="360"/>
      </w:pPr>
      <w:rPr>
        <w:rFonts w:hint="default"/>
        <w:lang w:val="en-US" w:eastAsia="en-US" w:bidi="ar-SA"/>
      </w:rPr>
    </w:lvl>
  </w:abstractNum>
  <w:abstractNum w:abstractNumId="10" w15:restartNumberingAfterBreak="0">
    <w:nsid w:val="27A35AF9"/>
    <w:multiLevelType w:val="multilevel"/>
    <w:tmpl w:val="77D839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7BA36C7"/>
    <w:multiLevelType w:val="hybridMultilevel"/>
    <w:tmpl w:val="6DD03A74"/>
    <w:lvl w:ilvl="0" w:tplc="BDA8530A">
      <w:numFmt w:val="bullet"/>
      <w:lvlText w:val=""/>
      <w:lvlJc w:val="left"/>
      <w:pPr>
        <w:ind w:left="508" w:hanging="269"/>
      </w:pPr>
      <w:rPr>
        <w:rFonts w:ascii="Symbol" w:eastAsia="Symbol" w:hAnsi="Symbol" w:cs="Symbol" w:hint="default"/>
        <w:b w:val="0"/>
        <w:bCs w:val="0"/>
        <w:i w:val="0"/>
        <w:iCs w:val="0"/>
        <w:spacing w:val="0"/>
        <w:w w:val="100"/>
        <w:sz w:val="22"/>
        <w:szCs w:val="22"/>
        <w:lang w:val="en-US" w:eastAsia="en-US" w:bidi="ar-SA"/>
      </w:rPr>
    </w:lvl>
    <w:lvl w:ilvl="1" w:tplc="2CDA246A">
      <w:numFmt w:val="bullet"/>
      <w:lvlText w:val="•"/>
      <w:lvlJc w:val="left"/>
      <w:pPr>
        <w:ind w:left="692" w:hanging="269"/>
      </w:pPr>
      <w:rPr>
        <w:rFonts w:hint="default"/>
        <w:lang w:val="en-US" w:eastAsia="en-US" w:bidi="ar-SA"/>
      </w:rPr>
    </w:lvl>
    <w:lvl w:ilvl="2" w:tplc="6A72F2D4">
      <w:numFmt w:val="bullet"/>
      <w:lvlText w:val="•"/>
      <w:lvlJc w:val="left"/>
      <w:pPr>
        <w:ind w:left="884" w:hanging="269"/>
      </w:pPr>
      <w:rPr>
        <w:rFonts w:hint="default"/>
        <w:lang w:val="en-US" w:eastAsia="en-US" w:bidi="ar-SA"/>
      </w:rPr>
    </w:lvl>
    <w:lvl w:ilvl="3" w:tplc="3CFE6192">
      <w:numFmt w:val="bullet"/>
      <w:lvlText w:val="•"/>
      <w:lvlJc w:val="left"/>
      <w:pPr>
        <w:ind w:left="1076" w:hanging="269"/>
      </w:pPr>
      <w:rPr>
        <w:rFonts w:hint="default"/>
        <w:lang w:val="en-US" w:eastAsia="en-US" w:bidi="ar-SA"/>
      </w:rPr>
    </w:lvl>
    <w:lvl w:ilvl="4" w:tplc="B108316A">
      <w:numFmt w:val="bullet"/>
      <w:lvlText w:val="•"/>
      <w:lvlJc w:val="left"/>
      <w:pPr>
        <w:ind w:left="1268" w:hanging="269"/>
      </w:pPr>
      <w:rPr>
        <w:rFonts w:hint="default"/>
        <w:lang w:val="en-US" w:eastAsia="en-US" w:bidi="ar-SA"/>
      </w:rPr>
    </w:lvl>
    <w:lvl w:ilvl="5" w:tplc="28EC443C">
      <w:numFmt w:val="bullet"/>
      <w:lvlText w:val="•"/>
      <w:lvlJc w:val="left"/>
      <w:pPr>
        <w:ind w:left="1460" w:hanging="269"/>
      </w:pPr>
      <w:rPr>
        <w:rFonts w:hint="default"/>
        <w:lang w:val="en-US" w:eastAsia="en-US" w:bidi="ar-SA"/>
      </w:rPr>
    </w:lvl>
    <w:lvl w:ilvl="6" w:tplc="06D8FF8C">
      <w:numFmt w:val="bullet"/>
      <w:lvlText w:val="•"/>
      <w:lvlJc w:val="left"/>
      <w:pPr>
        <w:ind w:left="1652" w:hanging="269"/>
      </w:pPr>
      <w:rPr>
        <w:rFonts w:hint="default"/>
        <w:lang w:val="en-US" w:eastAsia="en-US" w:bidi="ar-SA"/>
      </w:rPr>
    </w:lvl>
    <w:lvl w:ilvl="7" w:tplc="2FEA9F36">
      <w:numFmt w:val="bullet"/>
      <w:lvlText w:val="•"/>
      <w:lvlJc w:val="left"/>
      <w:pPr>
        <w:ind w:left="1844" w:hanging="269"/>
      </w:pPr>
      <w:rPr>
        <w:rFonts w:hint="default"/>
        <w:lang w:val="en-US" w:eastAsia="en-US" w:bidi="ar-SA"/>
      </w:rPr>
    </w:lvl>
    <w:lvl w:ilvl="8" w:tplc="815E817C">
      <w:numFmt w:val="bullet"/>
      <w:lvlText w:val="•"/>
      <w:lvlJc w:val="left"/>
      <w:pPr>
        <w:ind w:left="2036" w:hanging="269"/>
      </w:pPr>
      <w:rPr>
        <w:rFonts w:hint="default"/>
        <w:lang w:val="en-US" w:eastAsia="en-US" w:bidi="ar-SA"/>
      </w:rPr>
    </w:lvl>
  </w:abstractNum>
  <w:abstractNum w:abstractNumId="12" w15:restartNumberingAfterBreak="0">
    <w:nsid w:val="2F087DA0"/>
    <w:multiLevelType w:val="hybridMultilevel"/>
    <w:tmpl w:val="6B7AACB2"/>
    <w:lvl w:ilvl="0" w:tplc="A3A2F828">
      <w:numFmt w:val="bullet"/>
      <w:lvlText w:val=""/>
      <w:lvlJc w:val="left"/>
      <w:pPr>
        <w:ind w:left="453" w:hanging="360"/>
      </w:pPr>
      <w:rPr>
        <w:rFonts w:ascii="Symbol" w:eastAsia="Symbol" w:hAnsi="Symbol" w:cs="Symbol" w:hint="default"/>
        <w:b w:val="0"/>
        <w:bCs w:val="0"/>
        <w:i w:val="0"/>
        <w:iCs w:val="0"/>
        <w:spacing w:val="0"/>
        <w:w w:val="100"/>
        <w:sz w:val="22"/>
        <w:szCs w:val="22"/>
        <w:lang w:val="en-US" w:eastAsia="en-US" w:bidi="ar-SA"/>
      </w:rPr>
    </w:lvl>
    <w:lvl w:ilvl="1" w:tplc="C3E8308E">
      <w:numFmt w:val="bullet"/>
      <w:lvlText w:val="•"/>
      <w:lvlJc w:val="left"/>
      <w:pPr>
        <w:ind w:left="899" w:hanging="360"/>
      </w:pPr>
      <w:rPr>
        <w:rFonts w:hint="default"/>
        <w:lang w:val="en-US" w:eastAsia="en-US" w:bidi="ar-SA"/>
      </w:rPr>
    </w:lvl>
    <w:lvl w:ilvl="2" w:tplc="19E8390C">
      <w:numFmt w:val="bullet"/>
      <w:lvlText w:val="•"/>
      <w:lvlJc w:val="left"/>
      <w:pPr>
        <w:ind w:left="1338" w:hanging="360"/>
      </w:pPr>
      <w:rPr>
        <w:rFonts w:hint="default"/>
        <w:lang w:val="en-US" w:eastAsia="en-US" w:bidi="ar-SA"/>
      </w:rPr>
    </w:lvl>
    <w:lvl w:ilvl="3" w:tplc="10FE459C">
      <w:numFmt w:val="bullet"/>
      <w:lvlText w:val="•"/>
      <w:lvlJc w:val="left"/>
      <w:pPr>
        <w:ind w:left="1777" w:hanging="360"/>
      </w:pPr>
      <w:rPr>
        <w:rFonts w:hint="default"/>
        <w:lang w:val="en-US" w:eastAsia="en-US" w:bidi="ar-SA"/>
      </w:rPr>
    </w:lvl>
    <w:lvl w:ilvl="4" w:tplc="F5F079FC">
      <w:numFmt w:val="bullet"/>
      <w:lvlText w:val="•"/>
      <w:lvlJc w:val="left"/>
      <w:pPr>
        <w:ind w:left="2216" w:hanging="360"/>
      </w:pPr>
      <w:rPr>
        <w:rFonts w:hint="default"/>
        <w:lang w:val="en-US" w:eastAsia="en-US" w:bidi="ar-SA"/>
      </w:rPr>
    </w:lvl>
    <w:lvl w:ilvl="5" w:tplc="5E069D7E">
      <w:numFmt w:val="bullet"/>
      <w:lvlText w:val="•"/>
      <w:lvlJc w:val="left"/>
      <w:pPr>
        <w:ind w:left="2655" w:hanging="360"/>
      </w:pPr>
      <w:rPr>
        <w:rFonts w:hint="default"/>
        <w:lang w:val="en-US" w:eastAsia="en-US" w:bidi="ar-SA"/>
      </w:rPr>
    </w:lvl>
    <w:lvl w:ilvl="6" w:tplc="959C209A">
      <w:numFmt w:val="bullet"/>
      <w:lvlText w:val="•"/>
      <w:lvlJc w:val="left"/>
      <w:pPr>
        <w:ind w:left="3094" w:hanging="360"/>
      </w:pPr>
      <w:rPr>
        <w:rFonts w:hint="default"/>
        <w:lang w:val="en-US" w:eastAsia="en-US" w:bidi="ar-SA"/>
      </w:rPr>
    </w:lvl>
    <w:lvl w:ilvl="7" w:tplc="319801CC">
      <w:numFmt w:val="bullet"/>
      <w:lvlText w:val="•"/>
      <w:lvlJc w:val="left"/>
      <w:pPr>
        <w:ind w:left="3533" w:hanging="360"/>
      </w:pPr>
      <w:rPr>
        <w:rFonts w:hint="default"/>
        <w:lang w:val="en-US" w:eastAsia="en-US" w:bidi="ar-SA"/>
      </w:rPr>
    </w:lvl>
    <w:lvl w:ilvl="8" w:tplc="6E12094C">
      <w:numFmt w:val="bullet"/>
      <w:lvlText w:val="•"/>
      <w:lvlJc w:val="left"/>
      <w:pPr>
        <w:ind w:left="3972" w:hanging="360"/>
      </w:pPr>
      <w:rPr>
        <w:rFonts w:hint="default"/>
        <w:lang w:val="en-US" w:eastAsia="en-US" w:bidi="ar-SA"/>
      </w:rPr>
    </w:lvl>
  </w:abstractNum>
  <w:abstractNum w:abstractNumId="13" w15:restartNumberingAfterBreak="0">
    <w:nsid w:val="3159651C"/>
    <w:multiLevelType w:val="hybridMultilevel"/>
    <w:tmpl w:val="6408E484"/>
    <w:lvl w:ilvl="0" w:tplc="288610DE">
      <w:numFmt w:val="bullet"/>
      <w:lvlText w:val=""/>
      <w:lvlJc w:val="left"/>
      <w:pPr>
        <w:ind w:left="453" w:hanging="360"/>
      </w:pPr>
      <w:rPr>
        <w:rFonts w:ascii="Symbol" w:eastAsia="Symbol" w:hAnsi="Symbol" w:cs="Symbol" w:hint="default"/>
        <w:b w:val="0"/>
        <w:bCs w:val="0"/>
        <w:i w:val="0"/>
        <w:iCs w:val="0"/>
        <w:spacing w:val="0"/>
        <w:w w:val="100"/>
        <w:sz w:val="22"/>
        <w:szCs w:val="22"/>
        <w:lang w:val="en-US" w:eastAsia="en-US" w:bidi="ar-SA"/>
      </w:rPr>
    </w:lvl>
    <w:lvl w:ilvl="1" w:tplc="996C6288">
      <w:numFmt w:val="bullet"/>
      <w:lvlText w:val="•"/>
      <w:lvlJc w:val="left"/>
      <w:pPr>
        <w:ind w:left="899" w:hanging="360"/>
      </w:pPr>
      <w:rPr>
        <w:rFonts w:hint="default"/>
        <w:lang w:val="en-US" w:eastAsia="en-US" w:bidi="ar-SA"/>
      </w:rPr>
    </w:lvl>
    <w:lvl w:ilvl="2" w:tplc="8782FBE4">
      <w:numFmt w:val="bullet"/>
      <w:lvlText w:val="•"/>
      <w:lvlJc w:val="left"/>
      <w:pPr>
        <w:ind w:left="1338" w:hanging="360"/>
      </w:pPr>
      <w:rPr>
        <w:rFonts w:hint="default"/>
        <w:lang w:val="en-US" w:eastAsia="en-US" w:bidi="ar-SA"/>
      </w:rPr>
    </w:lvl>
    <w:lvl w:ilvl="3" w:tplc="1A22D7EC">
      <w:numFmt w:val="bullet"/>
      <w:lvlText w:val="•"/>
      <w:lvlJc w:val="left"/>
      <w:pPr>
        <w:ind w:left="1777" w:hanging="360"/>
      </w:pPr>
      <w:rPr>
        <w:rFonts w:hint="default"/>
        <w:lang w:val="en-US" w:eastAsia="en-US" w:bidi="ar-SA"/>
      </w:rPr>
    </w:lvl>
    <w:lvl w:ilvl="4" w:tplc="16A87EDA">
      <w:numFmt w:val="bullet"/>
      <w:lvlText w:val="•"/>
      <w:lvlJc w:val="left"/>
      <w:pPr>
        <w:ind w:left="2216" w:hanging="360"/>
      </w:pPr>
      <w:rPr>
        <w:rFonts w:hint="default"/>
        <w:lang w:val="en-US" w:eastAsia="en-US" w:bidi="ar-SA"/>
      </w:rPr>
    </w:lvl>
    <w:lvl w:ilvl="5" w:tplc="E60E2B0A">
      <w:numFmt w:val="bullet"/>
      <w:lvlText w:val="•"/>
      <w:lvlJc w:val="left"/>
      <w:pPr>
        <w:ind w:left="2655" w:hanging="360"/>
      </w:pPr>
      <w:rPr>
        <w:rFonts w:hint="default"/>
        <w:lang w:val="en-US" w:eastAsia="en-US" w:bidi="ar-SA"/>
      </w:rPr>
    </w:lvl>
    <w:lvl w:ilvl="6" w:tplc="A684BD98">
      <w:numFmt w:val="bullet"/>
      <w:lvlText w:val="•"/>
      <w:lvlJc w:val="left"/>
      <w:pPr>
        <w:ind w:left="3094" w:hanging="360"/>
      </w:pPr>
      <w:rPr>
        <w:rFonts w:hint="default"/>
        <w:lang w:val="en-US" w:eastAsia="en-US" w:bidi="ar-SA"/>
      </w:rPr>
    </w:lvl>
    <w:lvl w:ilvl="7" w:tplc="F9EA1980">
      <w:numFmt w:val="bullet"/>
      <w:lvlText w:val="•"/>
      <w:lvlJc w:val="left"/>
      <w:pPr>
        <w:ind w:left="3533" w:hanging="360"/>
      </w:pPr>
      <w:rPr>
        <w:rFonts w:hint="default"/>
        <w:lang w:val="en-US" w:eastAsia="en-US" w:bidi="ar-SA"/>
      </w:rPr>
    </w:lvl>
    <w:lvl w:ilvl="8" w:tplc="BBBA874E">
      <w:numFmt w:val="bullet"/>
      <w:lvlText w:val="•"/>
      <w:lvlJc w:val="left"/>
      <w:pPr>
        <w:ind w:left="3972" w:hanging="360"/>
      </w:pPr>
      <w:rPr>
        <w:rFonts w:hint="default"/>
        <w:lang w:val="en-US" w:eastAsia="en-US" w:bidi="ar-SA"/>
      </w:rPr>
    </w:lvl>
  </w:abstractNum>
  <w:abstractNum w:abstractNumId="14" w15:restartNumberingAfterBreak="0">
    <w:nsid w:val="336A23E5"/>
    <w:multiLevelType w:val="hybridMultilevel"/>
    <w:tmpl w:val="7AE89906"/>
    <w:lvl w:ilvl="0" w:tplc="2AE2AB9A">
      <w:numFmt w:val="bullet"/>
      <w:lvlText w:val=""/>
      <w:lvlJc w:val="left"/>
      <w:pPr>
        <w:ind w:left="508" w:hanging="360"/>
      </w:pPr>
      <w:rPr>
        <w:rFonts w:ascii="Symbol" w:eastAsia="Symbol" w:hAnsi="Symbol" w:cs="Symbol" w:hint="default"/>
        <w:b w:val="0"/>
        <w:bCs w:val="0"/>
        <w:i w:val="0"/>
        <w:iCs w:val="0"/>
        <w:spacing w:val="0"/>
        <w:w w:val="100"/>
        <w:sz w:val="22"/>
        <w:szCs w:val="22"/>
        <w:lang w:val="en-US" w:eastAsia="en-US" w:bidi="ar-SA"/>
      </w:rPr>
    </w:lvl>
    <w:lvl w:ilvl="1" w:tplc="D840A5BC">
      <w:numFmt w:val="bullet"/>
      <w:lvlText w:val="•"/>
      <w:lvlJc w:val="left"/>
      <w:pPr>
        <w:ind w:left="935" w:hanging="360"/>
      </w:pPr>
      <w:rPr>
        <w:rFonts w:hint="default"/>
        <w:lang w:val="en-US" w:eastAsia="en-US" w:bidi="ar-SA"/>
      </w:rPr>
    </w:lvl>
    <w:lvl w:ilvl="2" w:tplc="B376668C">
      <w:numFmt w:val="bullet"/>
      <w:lvlText w:val="•"/>
      <w:lvlJc w:val="left"/>
      <w:pPr>
        <w:ind w:left="1370" w:hanging="360"/>
      </w:pPr>
      <w:rPr>
        <w:rFonts w:hint="default"/>
        <w:lang w:val="en-US" w:eastAsia="en-US" w:bidi="ar-SA"/>
      </w:rPr>
    </w:lvl>
    <w:lvl w:ilvl="3" w:tplc="A02675FE">
      <w:numFmt w:val="bullet"/>
      <w:lvlText w:val="•"/>
      <w:lvlJc w:val="left"/>
      <w:pPr>
        <w:ind w:left="1805" w:hanging="360"/>
      </w:pPr>
      <w:rPr>
        <w:rFonts w:hint="default"/>
        <w:lang w:val="en-US" w:eastAsia="en-US" w:bidi="ar-SA"/>
      </w:rPr>
    </w:lvl>
    <w:lvl w:ilvl="4" w:tplc="01440B94">
      <w:numFmt w:val="bullet"/>
      <w:lvlText w:val="•"/>
      <w:lvlJc w:val="left"/>
      <w:pPr>
        <w:ind w:left="2240" w:hanging="360"/>
      </w:pPr>
      <w:rPr>
        <w:rFonts w:hint="default"/>
        <w:lang w:val="en-US" w:eastAsia="en-US" w:bidi="ar-SA"/>
      </w:rPr>
    </w:lvl>
    <w:lvl w:ilvl="5" w:tplc="6C4C26C6">
      <w:numFmt w:val="bullet"/>
      <w:lvlText w:val="•"/>
      <w:lvlJc w:val="left"/>
      <w:pPr>
        <w:ind w:left="2675" w:hanging="360"/>
      </w:pPr>
      <w:rPr>
        <w:rFonts w:hint="default"/>
        <w:lang w:val="en-US" w:eastAsia="en-US" w:bidi="ar-SA"/>
      </w:rPr>
    </w:lvl>
    <w:lvl w:ilvl="6" w:tplc="0130CD90">
      <w:numFmt w:val="bullet"/>
      <w:lvlText w:val="•"/>
      <w:lvlJc w:val="left"/>
      <w:pPr>
        <w:ind w:left="3110" w:hanging="360"/>
      </w:pPr>
      <w:rPr>
        <w:rFonts w:hint="default"/>
        <w:lang w:val="en-US" w:eastAsia="en-US" w:bidi="ar-SA"/>
      </w:rPr>
    </w:lvl>
    <w:lvl w:ilvl="7" w:tplc="A4E0A9C8">
      <w:numFmt w:val="bullet"/>
      <w:lvlText w:val="•"/>
      <w:lvlJc w:val="left"/>
      <w:pPr>
        <w:ind w:left="3545" w:hanging="360"/>
      </w:pPr>
      <w:rPr>
        <w:rFonts w:hint="default"/>
        <w:lang w:val="en-US" w:eastAsia="en-US" w:bidi="ar-SA"/>
      </w:rPr>
    </w:lvl>
    <w:lvl w:ilvl="8" w:tplc="FBAA484A">
      <w:numFmt w:val="bullet"/>
      <w:lvlText w:val="•"/>
      <w:lvlJc w:val="left"/>
      <w:pPr>
        <w:ind w:left="3980" w:hanging="360"/>
      </w:pPr>
      <w:rPr>
        <w:rFonts w:hint="default"/>
        <w:lang w:val="en-US" w:eastAsia="en-US" w:bidi="ar-SA"/>
      </w:rPr>
    </w:lvl>
  </w:abstractNum>
  <w:abstractNum w:abstractNumId="15" w15:restartNumberingAfterBreak="0">
    <w:nsid w:val="45BC111D"/>
    <w:multiLevelType w:val="hybridMultilevel"/>
    <w:tmpl w:val="92EAB970"/>
    <w:lvl w:ilvl="0" w:tplc="AAD67C66">
      <w:numFmt w:val="bullet"/>
      <w:lvlText w:val=""/>
      <w:lvlJc w:val="left"/>
      <w:pPr>
        <w:ind w:left="508" w:hanging="360"/>
      </w:pPr>
      <w:rPr>
        <w:rFonts w:ascii="Symbol" w:eastAsia="Symbol" w:hAnsi="Symbol" w:cs="Symbol" w:hint="default"/>
        <w:b w:val="0"/>
        <w:bCs w:val="0"/>
        <w:i w:val="0"/>
        <w:iCs w:val="0"/>
        <w:spacing w:val="0"/>
        <w:w w:val="100"/>
        <w:sz w:val="22"/>
        <w:szCs w:val="22"/>
        <w:lang w:val="en-US" w:eastAsia="en-US" w:bidi="ar-SA"/>
      </w:rPr>
    </w:lvl>
    <w:lvl w:ilvl="1" w:tplc="F9F2437E">
      <w:numFmt w:val="bullet"/>
      <w:lvlText w:val="•"/>
      <w:lvlJc w:val="left"/>
      <w:pPr>
        <w:ind w:left="935" w:hanging="360"/>
      </w:pPr>
      <w:rPr>
        <w:rFonts w:hint="default"/>
        <w:lang w:val="en-US" w:eastAsia="en-US" w:bidi="ar-SA"/>
      </w:rPr>
    </w:lvl>
    <w:lvl w:ilvl="2" w:tplc="CE9A81A6">
      <w:numFmt w:val="bullet"/>
      <w:lvlText w:val="•"/>
      <w:lvlJc w:val="left"/>
      <w:pPr>
        <w:ind w:left="1370" w:hanging="360"/>
      </w:pPr>
      <w:rPr>
        <w:rFonts w:hint="default"/>
        <w:lang w:val="en-US" w:eastAsia="en-US" w:bidi="ar-SA"/>
      </w:rPr>
    </w:lvl>
    <w:lvl w:ilvl="3" w:tplc="56E036A2">
      <w:numFmt w:val="bullet"/>
      <w:lvlText w:val="•"/>
      <w:lvlJc w:val="left"/>
      <w:pPr>
        <w:ind w:left="1805" w:hanging="360"/>
      </w:pPr>
      <w:rPr>
        <w:rFonts w:hint="default"/>
        <w:lang w:val="en-US" w:eastAsia="en-US" w:bidi="ar-SA"/>
      </w:rPr>
    </w:lvl>
    <w:lvl w:ilvl="4" w:tplc="38767F0E">
      <w:numFmt w:val="bullet"/>
      <w:lvlText w:val="•"/>
      <w:lvlJc w:val="left"/>
      <w:pPr>
        <w:ind w:left="2240" w:hanging="360"/>
      </w:pPr>
      <w:rPr>
        <w:rFonts w:hint="default"/>
        <w:lang w:val="en-US" w:eastAsia="en-US" w:bidi="ar-SA"/>
      </w:rPr>
    </w:lvl>
    <w:lvl w:ilvl="5" w:tplc="C21C41D4">
      <w:numFmt w:val="bullet"/>
      <w:lvlText w:val="•"/>
      <w:lvlJc w:val="left"/>
      <w:pPr>
        <w:ind w:left="2675" w:hanging="360"/>
      </w:pPr>
      <w:rPr>
        <w:rFonts w:hint="default"/>
        <w:lang w:val="en-US" w:eastAsia="en-US" w:bidi="ar-SA"/>
      </w:rPr>
    </w:lvl>
    <w:lvl w:ilvl="6" w:tplc="ADB0B08A">
      <w:numFmt w:val="bullet"/>
      <w:lvlText w:val="•"/>
      <w:lvlJc w:val="left"/>
      <w:pPr>
        <w:ind w:left="3110" w:hanging="360"/>
      </w:pPr>
      <w:rPr>
        <w:rFonts w:hint="default"/>
        <w:lang w:val="en-US" w:eastAsia="en-US" w:bidi="ar-SA"/>
      </w:rPr>
    </w:lvl>
    <w:lvl w:ilvl="7" w:tplc="2DB4D3B4">
      <w:numFmt w:val="bullet"/>
      <w:lvlText w:val="•"/>
      <w:lvlJc w:val="left"/>
      <w:pPr>
        <w:ind w:left="3545" w:hanging="360"/>
      </w:pPr>
      <w:rPr>
        <w:rFonts w:hint="default"/>
        <w:lang w:val="en-US" w:eastAsia="en-US" w:bidi="ar-SA"/>
      </w:rPr>
    </w:lvl>
    <w:lvl w:ilvl="8" w:tplc="28C68EDA">
      <w:numFmt w:val="bullet"/>
      <w:lvlText w:val="•"/>
      <w:lvlJc w:val="left"/>
      <w:pPr>
        <w:ind w:left="3980" w:hanging="360"/>
      </w:pPr>
      <w:rPr>
        <w:rFonts w:hint="default"/>
        <w:lang w:val="en-US" w:eastAsia="en-US" w:bidi="ar-SA"/>
      </w:rPr>
    </w:lvl>
  </w:abstractNum>
  <w:abstractNum w:abstractNumId="16" w15:restartNumberingAfterBreak="0">
    <w:nsid w:val="59A271D0"/>
    <w:multiLevelType w:val="hybridMultilevel"/>
    <w:tmpl w:val="28246E2A"/>
    <w:lvl w:ilvl="0" w:tplc="BC9E9EDE">
      <w:numFmt w:val="bullet"/>
      <w:lvlText w:val=""/>
      <w:lvlJc w:val="left"/>
      <w:pPr>
        <w:ind w:left="508" w:hanging="360"/>
      </w:pPr>
      <w:rPr>
        <w:rFonts w:ascii="Symbol" w:eastAsia="Symbol" w:hAnsi="Symbol" w:cs="Symbol" w:hint="default"/>
        <w:b w:val="0"/>
        <w:bCs w:val="0"/>
        <w:i w:val="0"/>
        <w:iCs w:val="0"/>
        <w:spacing w:val="0"/>
        <w:w w:val="100"/>
        <w:sz w:val="22"/>
        <w:szCs w:val="22"/>
        <w:lang w:val="en-US" w:eastAsia="en-US" w:bidi="ar-SA"/>
      </w:rPr>
    </w:lvl>
    <w:lvl w:ilvl="1" w:tplc="43429DD8">
      <w:numFmt w:val="bullet"/>
      <w:lvlText w:val="•"/>
      <w:lvlJc w:val="left"/>
      <w:pPr>
        <w:ind w:left="935" w:hanging="360"/>
      </w:pPr>
      <w:rPr>
        <w:rFonts w:hint="default"/>
        <w:lang w:val="en-US" w:eastAsia="en-US" w:bidi="ar-SA"/>
      </w:rPr>
    </w:lvl>
    <w:lvl w:ilvl="2" w:tplc="096CBC3E">
      <w:numFmt w:val="bullet"/>
      <w:lvlText w:val="•"/>
      <w:lvlJc w:val="left"/>
      <w:pPr>
        <w:ind w:left="1370" w:hanging="360"/>
      </w:pPr>
      <w:rPr>
        <w:rFonts w:hint="default"/>
        <w:lang w:val="en-US" w:eastAsia="en-US" w:bidi="ar-SA"/>
      </w:rPr>
    </w:lvl>
    <w:lvl w:ilvl="3" w:tplc="3D5EB618">
      <w:numFmt w:val="bullet"/>
      <w:lvlText w:val="•"/>
      <w:lvlJc w:val="left"/>
      <w:pPr>
        <w:ind w:left="1805" w:hanging="360"/>
      </w:pPr>
      <w:rPr>
        <w:rFonts w:hint="default"/>
        <w:lang w:val="en-US" w:eastAsia="en-US" w:bidi="ar-SA"/>
      </w:rPr>
    </w:lvl>
    <w:lvl w:ilvl="4" w:tplc="6E866212">
      <w:numFmt w:val="bullet"/>
      <w:lvlText w:val="•"/>
      <w:lvlJc w:val="left"/>
      <w:pPr>
        <w:ind w:left="2240" w:hanging="360"/>
      </w:pPr>
      <w:rPr>
        <w:rFonts w:hint="default"/>
        <w:lang w:val="en-US" w:eastAsia="en-US" w:bidi="ar-SA"/>
      </w:rPr>
    </w:lvl>
    <w:lvl w:ilvl="5" w:tplc="D07A8CAE">
      <w:numFmt w:val="bullet"/>
      <w:lvlText w:val="•"/>
      <w:lvlJc w:val="left"/>
      <w:pPr>
        <w:ind w:left="2675" w:hanging="360"/>
      </w:pPr>
      <w:rPr>
        <w:rFonts w:hint="default"/>
        <w:lang w:val="en-US" w:eastAsia="en-US" w:bidi="ar-SA"/>
      </w:rPr>
    </w:lvl>
    <w:lvl w:ilvl="6" w:tplc="4FFCED48">
      <w:numFmt w:val="bullet"/>
      <w:lvlText w:val="•"/>
      <w:lvlJc w:val="left"/>
      <w:pPr>
        <w:ind w:left="3110" w:hanging="360"/>
      </w:pPr>
      <w:rPr>
        <w:rFonts w:hint="default"/>
        <w:lang w:val="en-US" w:eastAsia="en-US" w:bidi="ar-SA"/>
      </w:rPr>
    </w:lvl>
    <w:lvl w:ilvl="7" w:tplc="847615BA">
      <w:numFmt w:val="bullet"/>
      <w:lvlText w:val="•"/>
      <w:lvlJc w:val="left"/>
      <w:pPr>
        <w:ind w:left="3545" w:hanging="360"/>
      </w:pPr>
      <w:rPr>
        <w:rFonts w:hint="default"/>
        <w:lang w:val="en-US" w:eastAsia="en-US" w:bidi="ar-SA"/>
      </w:rPr>
    </w:lvl>
    <w:lvl w:ilvl="8" w:tplc="DE0C0190">
      <w:numFmt w:val="bullet"/>
      <w:lvlText w:val="•"/>
      <w:lvlJc w:val="left"/>
      <w:pPr>
        <w:ind w:left="3980" w:hanging="360"/>
      </w:pPr>
      <w:rPr>
        <w:rFonts w:hint="default"/>
        <w:lang w:val="en-US" w:eastAsia="en-US" w:bidi="ar-SA"/>
      </w:rPr>
    </w:lvl>
  </w:abstractNum>
  <w:abstractNum w:abstractNumId="17" w15:restartNumberingAfterBreak="0">
    <w:nsid w:val="5D456C32"/>
    <w:multiLevelType w:val="hybridMultilevel"/>
    <w:tmpl w:val="13528B2E"/>
    <w:lvl w:ilvl="0" w:tplc="002019BE">
      <w:numFmt w:val="bullet"/>
      <w:lvlText w:val=""/>
      <w:lvlJc w:val="left"/>
      <w:pPr>
        <w:ind w:left="453" w:hanging="360"/>
      </w:pPr>
      <w:rPr>
        <w:rFonts w:ascii="Symbol" w:eastAsia="Symbol" w:hAnsi="Symbol" w:cs="Symbol" w:hint="default"/>
        <w:b w:val="0"/>
        <w:bCs w:val="0"/>
        <w:i w:val="0"/>
        <w:iCs w:val="0"/>
        <w:spacing w:val="0"/>
        <w:w w:val="100"/>
        <w:sz w:val="22"/>
        <w:szCs w:val="22"/>
        <w:lang w:val="en-US" w:eastAsia="en-US" w:bidi="ar-SA"/>
      </w:rPr>
    </w:lvl>
    <w:lvl w:ilvl="1" w:tplc="DC205650">
      <w:numFmt w:val="bullet"/>
      <w:lvlText w:val="•"/>
      <w:lvlJc w:val="left"/>
      <w:pPr>
        <w:ind w:left="899" w:hanging="360"/>
      </w:pPr>
      <w:rPr>
        <w:rFonts w:hint="default"/>
        <w:lang w:val="en-US" w:eastAsia="en-US" w:bidi="ar-SA"/>
      </w:rPr>
    </w:lvl>
    <w:lvl w:ilvl="2" w:tplc="A56483EE">
      <w:numFmt w:val="bullet"/>
      <w:lvlText w:val="•"/>
      <w:lvlJc w:val="left"/>
      <w:pPr>
        <w:ind w:left="1338" w:hanging="360"/>
      </w:pPr>
      <w:rPr>
        <w:rFonts w:hint="default"/>
        <w:lang w:val="en-US" w:eastAsia="en-US" w:bidi="ar-SA"/>
      </w:rPr>
    </w:lvl>
    <w:lvl w:ilvl="3" w:tplc="AA7261D4">
      <w:numFmt w:val="bullet"/>
      <w:lvlText w:val="•"/>
      <w:lvlJc w:val="left"/>
      <w:pPr>
        <w:ind w:left="1777" w:hanging="360"/>
      </w:pPr>
      <w:rPr>
        <w:rFonts w:hint="default"/>
        <w:lang w:val="en-US" w:eastAsia="en-US" w:bidi="ar-SA"/>
      </w:rPr>
    </w:lvl>
    <w:lvl w:ilvl="4" w:tplc="62FA7396">
      <w:numFmt w:val="bullet"/>
      <w:lvlText w:val="•"/>
      <w:lvlJc w:val="left"/>
      <w:pPr>
        <w:ind w:left="2216" w:hanging="360"/>
      </w:pPr>
      <w:rPr>
        <w:rFonts w:hint="default"/>
        <w:lang w:val="en-US" w:eastAsia="en-US" w:bidi="ar-SA"/>
      </w:rPr>
    </w:lvl>
    <w:lvl w:ilvl="5" w:tplc="B4CA46BE">
      <w:numFmt w:val="bullet"/>
      <w:lvlText w:val="•"/>
      <w:lvlJc w:val="left"/>
      <w:pPr>
        <w:ind w:left="2655" w:hanging="360"/>
      </w:pPr>
      <w:rPr>
        <w:rFonts w:hint="default"/>
        <w:lang w:val="en-US" w:eastAsia="en-US" w:bidi="ar-SA"/>
      </w:rPr>
    </w:lvl>
    <w:lvl w:ilvl="6" w:tplc="3592A19E">
      <w:numFmt w:val="bullet"/>
      <w:lvlText w:val="•"/>
      <w:lvlJc w:val="left"/>
      <w:pPr>
        <w:ind w:left="3094" w:hanging="360"/>
      </w:pPr>
      <w:rPr>
        <w:rFonts w:hint="default"/>
        <w:lang w:val="en-US" w:eastAsia="en-US" w:bidi="ar-SA"/>
      </w:rPr>
    </w:lvl>
    <w:lvl w:ilvl="7" w:tplc="9F7274FE">
      <w:numFmt w:val="bullet"/>
      <w:lvlText w:val="•"/>
      <w:lvlJc w:val="left"/>
      <w:pPr>
        <w:ind w:left="3533" w:hanging="360"/>
      </w:pPr>
      <w:rPr>
        <w:rFonts w:hint="default"/>
        <w:lang w:val="en-US" w:eastAsia="en-US" w:bidi="ar-SA"/>
      </w:rPr>
    </w:lvl>
    <w:lvl w:ilvl="8" w:tplc="C7720AA2">
      <w:numFmt w:val="bullet"/>
      <w:lvlText w:val="•"/>
      <w:lvlJc w:val="left"/>
      <w:pPr>
        <w:ind w:left="3972" w:hanging="360"/>
      </w:pPr>
      <w:rPr>
        <w:rFonts w:hint="default"/>
        <w:lang w:val="en-US" w:eastAsia="en-US" w:bidi="ar-SA"/>
      </w:rPr>
    </w:lvl>
  </w:abstractNum>
  <w:abstractNum w:abstractNumId="18" w15:restartNumberingAfterBreak="0">
    <w:nsid w:val="5EB636F7"/>
    <w:multiLevelType w:val="hybridMultilevel"/>
    <w:tmpl w:val="C05AF868"/>
    <w:lvl w:ilvl="0" w:tplc="2FBA5D34">
      <w:numFmt w:val="bullet"/>
      <w:lvlText w:val=""/>
      <w:lvlJc w:val="left"/>
      <w:pPr>
        <w:ind w:left="453" w:hanging="269"/>
      </w:pPr>
      <w:rPr>
        <w:rFonts w:ascii="Symbol" w:eastAsia="Symbol" w:hAnsi="Symbol" w:cs="Symbol" w:hint="default"/>
        <w:b w:val="0"/>
        <w:bCs w:val="0"/>
        <w:i w:val="0"/>
        <w:iCs w:val="0"/>
        <w:spacing w:val="0"/>
        <w:w w:val="100"/>
        <w:sz w:val="22"/>
        <w:szCs w:val="22"/>
        <w:lang w:val="en-US" w:eastAsia="en-US" w:bidi="ar-SA"/>
      </w:rPr>
    </w:lvl>
    <w:lvl w:ilvl="1" w:tplc="0AB6232A">
      <w:numFmt w:val="bullet"/>
      <w:lvlText w:val="•"/>
      <w:lvlJc w:val="left"/>
      <w:pPr>
        <w:ind w:left="656" w:hanging="269"/>
      </w:pPr>
      <w:rPr>
        <w:rFonts w:hint="default"/>
        <w:lang w:val="en-US" w:eastAsia="en-US" w:bidi="ar-SA"/>
      </w:rPr>
    </w:lvl>
    <w:lvl w:ilvl="2" w:tplc="5D4A3A94">
      <w:numFmt w:val="bullet"/>
      <w:lvlText w:val="•"/>
      <w:lvlJc w:val="left"/>
      <w:pPr>
        <w:ind w:left="852" w:hanging="269"/>
      </w:pPr>
      <w:rPr>
        <w:rFonts w:hint="default"/>
        <w:lang w:val="en-US" w:eastAsia="en-US" w:bidi="ar-SA"/>
      </w:rPr>
    </w:lvl>
    <w:lvl w:ilvl="3" w:tplc="B9BC0C50">
      <w:numFmt w:val="bullet"/>
      <w:lvlText w:val="•"/>
      <w:lvlJc w:val="left"/>
      <w:pPr>
        <w:ind w:left="1048" w:hanging="269"/>
      </w:pPr>
      <w:rPr>
        <w:rFonts w:hint="default"/>
        <w:lang w:val="en-US" w:eastAsia="en-US" w:bidi="ar-SA"/>
      </w:rPr>
    </w:lvl>
    <w:lvl w:ilvl="4" w:tplc="D32A8D1A">
      <w:numFmt w:val="bullet"/>
      <w:lvlText w:val="•"/>
      <w:lvlJc w:val="left"/>
      <w:pPr>
        <w:ind w:left="1244" w:hanging="269"/>
      </w:pPr>
      <w:rPr>
        <w:rFonts w:hint="default"/>
        <w:lang w:val="en-US" w:eastAsia="en-US" w:bidi="ar-SA"/>
      </w:rPr>
    </w:lvl>
    <w:lvl w:ilvl="5" w:tplc="870C6EAC">
      <w:numFmt w:val="bullet"/>
      <w:lvlText w:val="•"/>
      <w:lvlJc w:val="left"/>
      <w:pPr>
        <w:ind w:left="1440" w:hanging="269"/>
      </w:pPr>
      <w:rPr>
        <w:rFonts w:hint="default"/>
        <w:lang w:val="en-US" w:eastAsia="en-US" w:bidi="ar-SA"/>
      </w:rPr>
    </w:lvl>
    <w:lvl w:ilvl="6" w:tplc="299CCD7E">
      <w:numFmt w:val="bullet"/>
      <w:lvlText w:val="•"/>
      <w:lvlJc w:val="left"/>
      <w:pPr>
        <w:ind w:left="1636" w:hanging="269"/>
      </w:pPr>
      <w:rPr>
        <w:rFonts w:hint="default"/>
        <w:lang w:val="en-US" w:eastAsia="en-US" w:bidi="ar-SA"/>
      </w:rPr>
    </w:lvl>
    <w:lvl w:ilvl="7" w:tplc="013A518E">
      <w:numFmt w:val="bullet"/>
      <w:lvlText w:val="•"/>
      <w:lvlJc w:val="left"/>
      <w:pPr>
        <w:ind w:left="1832" w:hanging="269"/>
      </w:pPr>
      <w:rPr>
        <w:rFonts w:hint="default"/>
        <w:lang w:val="en-US" w:eastAsia="en-US" w:bidi="ar-SA"/>
      </w:rPr>
    </w:lvl>
    <w:lvl w:ilvl="8" w:tplc="093C7C66">
      <w:numFmt w:val="bullet"/>
      <w:lvlText w:val="•"/>
      <w:lvlJc w:val="left"/>
      <w:pPr>
        <w:ind w:left="2028" w:hanging="269"/>
      </w:pPr>
      <w:rPr>
        <w:rFonts w:hint="default"/>
        <w:lang w:val="en-US" w:eastAsia="en-US" w:bidi="ar-SA"/>
      </w:rPr>
    </w:lvl>
  </w:abstractNum>
  <w:abstractNum w:abstractNumId="19" w15:restartNumberingAfterBreak="0">
    <w:nsid w:val="62E64DF8"/>
    <w:multiLevelType w:val="hybridMultilevel"/>
    <w:tmpl w:val="C42070DC"/>
    <w:lvl w:ilvl="0" w:tplc="2196C368">
      <w:numFmt w:val="bullet"/>
      <w:lvlText w:val=""/>
      <w:lvlJc w:val="left"/>
      <w:pPr>
        <w:ind w:left="453" w:hanging="360"/>
      </w:pPr>
      <w:rPr>
        <w:rFonts w:ascii="Symbol" w:eastAsia="Symbol" w:hAnsi="Symbol" w:cs="Symbol" w:hint="default"/>
        <w:b w:val="0"/>
        <w:bCs w:val="0"/>
        <w:i w:val="0"/>
        <w:iCs w:val="0"/>
        <w:spacing w:val="0"/>
        <w:w w:val="100"/>
        <w:sz w:val="22"/>
        <w:szCs w:val="22"/>
        <w:lang w:val="en-US" w:eastAsia="en-US" w:bidi="ar-SA"/>
      </w:rPr>
    </w:lvl>
    <w:lvl w:ilvl="1" w:tplc="1CD46B72">
      <w:numFmt w:val="bullet"/>
      <w:lvlText w:val="•"/>
      <w:lvlJc w:val="left"/>
      <w:pPr>
        <w:ind w:left="899" w:hanging="360"/>
      </w:pPr>
      <w:rPr>
        <w:rFonts w:hint="default"/>
        <w:lang w:val="en-US" w:eastAsia="en-US" w:bidi="ar-SA"/>
      </w:rPr>
    </w:lvl>
    <w:lvl w:ilvl="2" w:tplc="5B9A8F04">
      <w:numFmt w:val="bullet"/>
      <w:lvlText w:val="•"/>
      <w:lvlJc w:val="left"/>
      <w:pPr>
        <w:ind w:left="1338" w:hanging="360"/>
      </w:pPr>
      <w:rPr>
        <w:rFonts w:hint="default"/>
        <w:lang w:val="en-US" w:eastAsia="en-US" w:bidi="ar-SA"/>
      </w:rPr>
    </w:lvl>
    <w:lvl w:ilvl="3" w:tplc="29C01016">
      <w:numFmt w:val="bullet"/>
      <w:lvlText w:val="•"/>
      <w:lvlJc w:val="left"/>
      <w:pPr>
        <w:ind w:left="1777" w:hanging="360"/>
      </w:pPr>
      <w:rPr>
        <w:rFonts w:hint="default"/>
        <w:lang w:val="en-US" w:eastAsia="en-US" w:bidi="ar-SA"/>
      </w:rPr>
    </w:lvl>
    <w:lvl w:ilvl="4" w:tplc="9F0C0014">
      <w:numFmt w:val="bullet"/>
      <w:lvlText w:val="•"/>
      <w:lvlJc w:val="left"/>
      <w:pPr>
        <w:ind w:left="2216" w:hanging="360"/>
      </w:pPr>
      <w:rPr>
        <w:rFonts w:hint="default"/>
        <w:lang w:val="en-US" w:eastAsia="en-US" w:bidi="ar-SA"/>
      </w:rPr>
    </w:lvl>
    <w:lvl w:ilvl="5" w:tplc="3E38353A">
      <w:numFmt w:val="bullet"/>
      <w:lvlText w:val="•"/>
      <w:lvlJc w:val="left"/>
      <w:pPr>
        <w:ind w:left="2655" w:hanging="360"/>
      </w:pPr>
      <w:rPr>
        <w:rFonts w:hint="default"/>
        <w:lang w:val="en-US" w:eastAsia="en-US" w:bidi="ar-SA"/>
      </w:rPr>
    </w:lvl>
    <w:lvl w:ilvl="6" w:tplc="38DE1742">
      <w:numFmt w:val="bullet"/>
      <w:lvlText w:val="•"/>
      <w:lvlJc w:val="left"/>
      <w:pPr>
        <w:ind w:left="3094" w:hanging="360"/>
      </w:pPr>
      <w:rPr>
        <w:rFonts w:hint="default"/>
        <w:lang w:val="en-US" w:eastAsia="en-US" w:bidi="ar-SA"/>
      </w:rPr>
    </w:lvl>
    <w:lvl w:ilvl="7" w:tplc="87DA210C">
      <w:numFmt w:val="bullet"/>
      <w:lvlText w:val="•"/>
      <w:lvlJc w:val="left"/>
      <w:pPr>
        <w:ind w:left="3533" w:hanging="360"/>
      </w:pPr>
      <w:rPr>
        <w:rFonts w:hint="default"/>
        <w:lang w:val="en-US" w:eastAsia="en-US" w:bidi="ar-SA"/>
      </w:rPr>
    </w:lvl>
    <w:lvl w:ilvl="8" w:tplc="1172B4F4">
      <w:numFmt w:val="bullet"/>
      <w:lvlText w:val="•"/>
      <w:lvlJc w:val="left"/>
      <w:pPr>
        <w:ind w:left="3972" w:hanging="360"/>
      </w:pPr>
      <w:rPr>
        <w:rFonts w:hint="default"/>
        <w:lang w:val="en-US" w:eastAsia="en-US" w:bidi="ar-SA"/>
      </w:rPr>
    </w:lvl>
  </w:abstractNum>
  <w:abstractNum w:abstractNumId="20" w15:restartNumberingAfterBreak="0">
    <w:nsid w:val="6396363C"/>
    <w:multiLevelType w:val="hybridMultilevel"/>
    <w:tmpl w:val="D714BF26"/>
    <w:lvl w:ilvl="0" w:tplc="C16CC246">
      <w:numFmt w:val="bullet"/>
      <w:lvlText w:val=""/>
      <w:lvlJc w:val="left"/>
      <w:pPr>
        <w:ind w:left="453" w:hanging="360"/>
      </w:pPr>
      <w:rPr>
        <w:rFonts w:ascii="Symbol" w:eastAsia="Symbol" w:hAnsi="Symbol" w:cs="Symbol" w:hint="default"/>
        <w:b w:val="0"/>
        <w:bCs w:val="0"/>
        <w:i w:val="0"/>
        <w:iCs w:val="0"/>
        <w:spacing w:val="0"/>
        <w:w w:val="100"/>
        <w:sz w:val="22"/>
        <w:szCs w:val="22"/>
        <w:lang w:val="en-US" w:eastAsia="en-US" w:bidi="ar-SA"/>
      </w:rPr>
    </w:lvl>
    <w:lvl w:ilvl="1" w:tplc="6CDCCB42">
      <w:numFmt w:val="bullet"/>
      <w:lvlText w:val="•"/>
      <w:lvlJc w:val="left"/>
      <w:pPr>
        <w:ind w:left="899" w:hanging="360"/>
      </w:pPr>
      <w:rPr>
        <w:rFonts w:hint="default"/>
        <w:lang w:val="en-US" w:eastAsia="en-US" w:bidi="ar-SA"/>
      </w:rPr>
    </w:lvl>
    <w:lvl w:ilvl="2" w:tplc="398AEC18">
      <w:numFmt w:val="bullet"/>
      <w:lvlText w:val="•"/>
      <w:lvlJc w:val="left"/>
      <w:pPr>
        <w:ind w:left="1338" w:hanging="360"/>
      </w:pPr>
      <w:rPr>
        <w:rFonts w:hint="default"/>
        <w:lang w:val="en-US" w:eastAsia="en-US" w:bidi="ar-SA"/>
      </w:rPr>
    </w:lvl>
    <w:lvl w:ilvl="3" w:tplc="F50A255C">
      <w:numFmt w:val="bullet"/>
      <w:lvlText w:val="•"/>
      <w:lvlJc w:val="left"/>
      <w:pPr>
        <w:ind w:left="1777" w:hanging="360"/>
      </w:pPr>
      <w:rPr>
        <w:rFonts w:hint="default"/>
        <w:lang w:val="en-US" w:eastAsia="en-US" w:bidi="ar-SA"/>
      </w:rPr>
    </w:lvl>
    <w:lvl w:ilvl="4" w:tplc="A97695CE">
      <w:numFmt w:val="bullet"/>
      <w:lvlText w:val="•"/>
      <w:lvlJc w:val="left"/>
      <w:pPr>
        <w:ind w:left="2216" w:hanging="360"/>
      </w:pPr>
      <w:rPr>
        <w:rFonts w:hint="default"/>
        <w:lang w:val="en-US" w:eastAsia="en-US" w:bidi="ar-SA"/>
      </w:rPr>
    </w:lvl>
    <w:lvl w:ilvl="5" w:tplc="8A8CBA5E">
      <w:numFmt w:val="bullet"/>
      <w:lvlText w:val="•"/>
      <w:lvlJc w:val="left"/>
      <w:pPr>
        <w:ind w:left="2655" w:hanging="360"/>
      </w:pPr>
      <w:rPr>
        <w:rFonts w:hint="default"/>
        <w:lang w:val="en-US" w:eastAsia="en-US" w:bidi="ar-SA"/>
      </w:rPr>
    </w:lvl>
    <w:lvl w:ilvl="6" w:tplc="185A9D2E">
      <w:numFmt w:val="bullet"/>
      <w:lvlText w:val="•"/>
      <w:lvlJc w:val="left"/>
      <w:pPr>
        <w:ind w:left="3094" w:hanging="360"/>
      </w:pPr>
      <w:rPr>
        <w:rFonts w:hint="default"/>
        <w:lang w:val="en-US" w:eastAsia="en-US" w:bidi="ar-SA"/>
      </w:rPr>
    </w:lvl>
    <w:lvl w:ilvl="7" w:tplc="70B2F79A">
      <w:numFmt w:val="bullet"/>
      <w:lvlText w:val="•"/>
      <w:lvlJc w:val="left"/>
      <w:pPr>
        <w:ind w:left="3533" w:hanging="360"/>
      </w:pPr>
      <w:rPr>
        <w:rFonts w:hint="default"/>
        <w:lang w:val="en-US" w:eastAsia="en-US" w:bidi="ar-SA"/>
      </w:rPr>
    </w:lvl>
    <w:lvl w:ilvl="8" w:tplc="6AA83430">
      <w:numFmt w:val="bullet"/>
      <w:lvlText w:val="•"/>
      <w:lvlJc w:val="left"/>
      <w:pPr>
        <w:ind w:left="3972" w:hanging="360"/>
      </w:pPr>
      <w:rPr>
        <w:rFonts w:hint="default"/>
        <w:lang w:val="en-US" w:eastAsia="en-US" w:bidi="ar-SA"/>
      </w:rPr>
    </w:lvl>
  </w:abstractNum>
  <w:abstractNum w:abstractNumId="21" w15:restartNumberingAfterBreak="0">
    <w:nsid w:val="6B3E7F82"/>
    <w:multiLevelType w:val="hybridMultilevel"/>
    <w:tmpl w:val="FB0A70D4"/>
    <w:lvl w:ilvl="0" w:tplc="EA488064">
      <w:numFmt w:val="bullet"/>
      <w:lvlText w:val=""/>
      <w:lvlJc w:val="left"/>
      <w:pPr>
        <w:ind w:left="508" w:hanging="360"/>
      </w:pPr>
      <w:rPr>
        <w:rFonts w:ascii="Symbol" w:eastAsia="Symbol" w:hAnsi="Symbol" w:cs="Symbol" w:hint="default"/>
        <w:b w:val="0"/>
        <w:bCs w:val="0"/>
        <w:i w:val="0"/>
        <w:iCs w:val="0"/>
        <w:spacing w:val="0"/>
        <w:w w:val="100"/>
        <w:sz w:val="22"/>
        <w:szCs w:val="22"/>
        <w:lang w:val="en-US" w:eastAsia="en-US" w:bidi="ar-SA"/>
      </w:rPr>
    </w:lvl>
    <w:lvl w:ilvl="1" w:tplc="E0B402CC">
      <w:numFmt w:val="bullet"/>
      <w:lvlText w:val="•"/>
      <w:lvlJc w:val="left"/>
      <w:pPr>
        <w:ind w:left="935" w:hanging="360"/>
      </w:pPr>
      <w:rPr>
        <w:rFonts w:hint="default"/>
        <w:lang w:val="en-US" w:eastAsia="en-US" w:bidi="ar-SA"/>
      </w:rPr>
    </w:lvl>
    <w:lvl w:ilvl="2" w:tplc="CAFCD92E">
      <w:numFmt w:val="bullet"/>
      <w:lvlText w:val="•"/>
      <w:lvlJc w:val="left"/>
      <w:pPr>
        <w:ind w:left="1370" w:hanging="360"/>
      </w:pPr>
      <w:rPr>
        <w:rFonts w:hint="default"/>
        <w:lang w:val="en-US" w:eastAsia="en-US" w:bidi="ar-SA"/>
      </w:rPr>
    </w:lvl>
    <w:lvl w:ilvl="3" w:tplc="6DD279A8">
      <w:numFmt w:val="bullet"/>
      <w:lvlText w:val="•"/>
      <w:lvlJc w:val="left"/>
      <w:pPr>
        <w:ind w:left="1805" w:hanging="360"/>
      </w:pPr>
      <w:rPr>
        <w:rFonts w:hint="default"/>
        <w:lang w:val="en-US" w:eastAsia="en-US" w:bidi="ar-SA"/>
      </w:rPr>
    </w:lvl>
    <w:lvl w:ilvl="4" w:tplc="A7166926">
      <w:numFmt w:val="bullet"/>
      <w:lvlText w:val="•"/>
      <w:lvlJc w:val="left"/>
      <w:pPr>
        <w:ind w:left="2240" w:hanging="360"/>
      </w:pPr>
      <w:rPr>
        <w:rFonts w:hint="default"/>
        <w:lang w:val="en-US" w:eastAsia="en-US" w:bidi="ar-SA"/>
      </w:rPr>
    </w:lvl>
    <w:lvl w:ilvl="5" w:tplc="57F25DCC">
      <w:numFmt w:val="bullet"/>
      <w:lvlText w:val="•"/>
      <w:lvlJc w:val="left"/>
      <w:pPr>
        <w:ind w:left="2675" w:hanging="360"/>
      </w:pPr>
      <w:rPr>
        <w:rFonts w:hint="default"/>
        <w:lang w:val="en-US" w:eastAsia="en-US" w:bidi="ar-SA"/>
      </w:rPr>
    </w:lvl>
    <w:lvl w:ilvl="6" w:tplc="EA9E6A28">
      <w:numFmt w:val="bullet"/>
      <w:lvlText w:val="•"/>
      <w:lvlJc w:val="left"/>
      <w:pPr>
        <w:ind w:left="3110" w:hanging="360"/>
      </w:pPr>
      <w:rPr>
        <w:rFonts w:hint="default"/>
        <w:lang w:val="en-US" w:eastAsia="en-US" w:bidi="ar-SA"/>
      </w:rPr>
    </w:lvl>
    <w:lvl w:ilvl="7" w:tplc="DA2A32F6">
      <w:numFmt w:val="bullet"/>
      <w:lvlText w:val="•"/>
      <w:lvlJc w:val="left"/>
      <w:pPr>
        <w:ind w:left="3545" w:hanging="360"/>
      </w:pPr>
      <w:rPr>
        <w:rFonts w:hint="default"/>
        <w:lang w:val="en-US" w:eastAsia="en-US" w:bidi="ar-SA"/>
      </w:rPr>
    </w:lvl>
    <w:lvl w:ilvl="8" w:tplc="7088A050">
      <w:numFmt w:val="bullet"/>
      <w:lvlText w:val="•"/>
      <w:lvlJc w:val="left"/>
      <w:pPr>
        <w:ind w:left="3980" w:hanging="360"/>
      </w:pPr>
      <w:rPr>
        <w:rFonts w:hint="default"/>
        <w:lang w:val="en-US" w:eastAsia="en-US" w:bidi="ar-SA"/>
      </w:rPr>
    </w:lvl>
  </w:abstractNum>
  <w:abstractNum w:abstractNumId="22" w15:restartNumberingAfterBreak="0">
    <w:nsid w:val="6D675C94"/>
    <w:multiLevelType w:val="hybridMultilevel"/>
    <w:tmpl w:val="C18247E8"/>
    <w:lvl w:ilvl="0" w:tplc="E2BA8704">
      <w:numFmt w:val="bullet"/>
      <w:lvlText w:val=""/>
      <w:lvlJc w:val="left"/>
      <w:pPr>
        <w:ind w:left="508" w:hanging="360"/>
      </w:pPr>
      <w:rPr>
        <w:rFonts w:ascii="Symbol" w:eastAsia="Symbol" w:hAnsi="Symbol" w:cs="Symbol" w:hint="default"/>
        <w:b w:val="0"/>
        <w:bCs w:val="0"/>
        <w:i w:val="0"/>
        <w:iCs w:val="0"/>
        <w:spacing w:val="0"/>
        <w:w w:val="100"/>
        <w:sz w:val="22"/>
        <w:szCs w:val="22"/>
        <w:lang w:val="en-US" w:eastAsia="en-US" w:bidi="ar-SA"/>
      </w:rPr>
    </w:lvl>
    <w:lvl w:ilvl="1" w:tplc="2BD635FE">
      <w:numFmt w:val="bullet"/>
      <w:lvlText w:val="•"/>
      <w:lvlJc w:val="left"/>
      <w:pPr>
        <w:ind w:left="935" w:hanging="360"/>
      </w:pPr>
      <w:rPr>
        <w:rFonts w:hint="default"/>
        <w:lang w:val="en-US" w:eastAsia="en-US" w:bidi="ar-SA"/>
      </w:rPr>
    </w:lvl>
    <w:lvl w:ilvl="2" w:tplc="B3A42B78">
      <w:numFmt w:val="bullet"/>
      <w:lvlText w:val="•"/>
      <w:lvlJc w:val="left"/>
      <w:pPr>
        <w:ind w:left="1370" w:hanging="360"/>
      </w:pPr>
      <w:rPr>
        <w:rFonts w:hint="default"/>
        <w:lang w:val="en-US" w:eastAsia="en-US" w:bidi="ar-SA"/>
      </w:rPr>
    </w:lvl>
    <w:lvl w:ilvl="3" w:tplc="107255FC">
      <w:numFmt w:val="bullet"/>
      <w:lvlText w:val="•"/>
      <w:lvlJc w:val="left"/>
      <w:pPr>
        <w:ind w:left="1805" w:hanging="360"/>
      </w:pPr>
      <w:rPr>
        <w:rFonts w:hint="default"/>
        <w:lang w:val="en-US" w:eastAsia="en-US" w:bidi="ar-SA"/>
      </w:rPr>
    </w:lvl>
    <w:lvl w:ilvl="4" w:tplc="0E7E3EF4">
      <w:numFmt w:val="bullet"/>
      <w:lvlText w:val="•"/>
      <w:lvlJc w:val="left"/>
      <w:pPr>
        <w:ind w:left="2240" w:hanging="360"/>
      </w:pPr>
      <w:rPr>
        <w:rFonts w:hint="default"/>
        <w:lang w:val="en-US" w:eastAsia="en-US" w:bidi="ar-SA"/>
      </w:rPr>
    </w:lvl>
    <w:lvl w:ilvl="5" w:tplc="88188D44">
      <w:numFmt w:val="bullet"/>
      <w:lvlText w:val="•"/>
      <w:lvlJc w:val="left"/>
      <w:pPr>
        <w:ind w:left="2675" w:hanging="360"/>
      </w:pPr>
      <w:rPr>
        <w:rFonts w:hint="default"/>
        <w:lang w:val="en-US" w:eastAsia="en-US" w:bidi="ar-SA"/>
      </w:rPr>
    </w:lvl>
    <w:lvl w:ilvl="6" w:tplc="02224C8E">
      <w:numFmt w:val="bullet"/>
      <w:lvlText w:val="•"/>
      <w:lvlJc w:val="left"/>
      <w:pPr>
        <w:ind w:left="3110" w:hanging="360"/>
      </w:pPr>
      <w:rPr>
        <w:rFonts w:hint="default"/>
        <w:lang w:val="en-US" w:eastAsia="en-US" w:bidi="ar-SA"/>
      </w:rPr>
    </w:lvl>
    <w:lvl w:ilvl="7" w:tplc="3C806692">
      <w:numFmt w:val="bullet"/>
      <w:lvlText w:val="•"/>
      <w:lvlJc w:val="left"/>
      <w:pPr>
        <w:ind w:left="3545" w:hanging="360"/>
      </w:pPr>
      <w:rPr>
        <w:rFonts w:hint="default"/>
        <w:lang w:val="en-US" w:eastAsia="en-US" w:bidi="ar-SA"/>
      </w:rPr>
    </w:lvl>
    <w:lvl w:ilvl="8" w:tplc="6AD62E18">
      <w:numFmt w:val="bullet"/>
      <w:lvlText w:val="•"/>
      <w:lvlJc w:val="left"/>
      <w:pPr>
        <w:ind w:left="3980" w:hanging="360"/>
      </w:pPr>
      <w:rPr>
        <w:rFonts w:hint="default"/>
        <w:lang w:val="en-US" w:eastAsia="en-US" w:bidi="ar-SA"/>
      </w:rPr>
    </w:lvl>
  </w:abstractNum>
  <w:abstractNum w:abstractNumId="23" w15:restartNumberingAfterBreak="0">
    <w:nsid w:val="709C66ED"/>
    <w:multiLevelType w:val="hybridMultilevel"/>
    <w:tmpl w:val="CBA03C40"/>
    <w:lvl w:ilvl="0" w:tplc="C6C4003A">
      <w:numFmt w:val="bullet"/>
      <w:lvlText w:val=""/>
      <w:lvlJc w:val="left"/>
      <w:pPr>
        <w:ind w:left="453" w:hanging="360"/>
      </w:pPr>
      <w:rPr>
        <w:rFonts w:ascii="Symbol" w:eastAsia="Symbol" w:hAnsi="Symbol" w:cs="Symbol" w:hint="default"/>
        <w:b w:val="0"/>
        <w:bCs w:val="0"/>
        <w:i w:val="0"/>
        <w:iCs w:val="0"/>
        <w:spacing w:val="0"/>
        <w:w w:val="100"/>
        <w:sz w:val="22"/>
        <w:szCs w:val="22"/>
        <w:lang w:val="en-US" w:eastAsia="en-US" w:bidi="ar-SA"/>
      </w:rPr>
    </w:lvl>
    <w:lvl w:ilvl="1" w:tplc="0166145E">
      <w:numFmt w:val="bullet"/>
      <w:lvlText w:val="•"/>
      <w:lvlJc w:val="left"/>
      <w:pPr>
        <w:ind w:left="899" w:hanging="360"/>
      </w:pPr>
      <w:rPr>
        <w:rFonts w:hint="default"/>
        <w:lang w:val="en-US" w:eastAsia="en-US" w:bidi="ar-SA"/>
      </w:rPr>
    </w:lvl>
    <w:lvl w:ilvl="2" w:tplc="C4929E0A">
      <w:numFmt w:val="bullet"/>
      <w:lvlText w:val="•"/>
      <w:lvlJc w:val="left"/>
      <w:pPr>
        <w:ind w:left="1338" w:hanging="360"/>
      </w:pPr>
      <w:rPr>
        <w:rFonts w:hint="default"/>
        <w:lang w:val="en-US" w:eastAsia="en-US" w:bidi="ar-SA"/>
      </w:rPr>
    </w:lvl>
    <w:lvl w:ilvl="3" w:tplc="8FD0BB7A">
      <w:numFmt w:val="bullet"/>
      <w:lvlText w:val="•"/>
      <w:lvlJc w:val="left"/>
      <w:pPr>
        <w:ind w:left="1777" w:hanging="360"/>
      </w:pPr>
      <w:rPr>
        <w:rFonts w:hint="default"/>
        <w:lang w:val="en-US" w:eastAsia="en-US" w:bidi="ar-SA"/>
      </w:rPr>
    </w:lvl>
    <w:lvl w:ilvl="4" w:tplc="DD8AA94E">
      <w:numFmt w:val="bullet"/>
      <w:lvlText w:val="•"/>
      <w:lvlJc w:val="left"/>
      <w:pPr>
        <w:ind w:left="2216" w:hanging="360"/>
      </w:pPr>
      <w:rPr>
        <w:rFonts w:hint="default"/>
        <w:lang w:val="en-US" w:eastAsia="en-US" w:bidi="ar-SA"/>
      </w:rPr>
    </w:lvl>
    <w:lvl w:ilvl="5" w:tplc="89CE2ABC">
      <w:numFmt w:val="bullet"/>
      <w:lvlText w:val="•"/>
      <w:lvlJc w:val="left"/>
      <w:pPr>
        <w:ind w:left="2655" w:hanging="360"/>
      </w:pPr>
      <w:rPr>
        <w:rFonts w:hint="default"/>
        <w:lang w:val="en-US" w:eastAsia="en-US" w:bidi="ar-SA"/>
      </w:rPr>
    </w:lvl>
    <w:lvl w:ilvl="6" w:tplc="D826C5F0">
      <w:numFmt w:val="bullet"/>
      <w:lvlText w:val="•"/>
      <w:lvlJc w:val="left"/>
      <w:pPr>
        <w:ind w:left="3094" w:hanging="360"/>
      </w:pPr>
      <w:rPr>
        <w:rFonts w:hint="default"/>
        <w:lang w:val="en-US" w:eastAsia="en-US" w:bidi="ar-SA"/>
      </w:rPr>
    </w:lvl>
    <w:lvl w:ilvl="7" w:tplc="371691EE">
      <w:numFmt w:val="bullet"/>
      <w:lvlText w:val="•"/>
      <w:lvlJc w:val="left"/>
      <w:pPr>
        <w:ind w:left="3533" w:hanging="360"/>
      </w:pPr>
      <w:rPr>
        <w:rFonts w:hint="default"/>
        <w:lang w:val="en-US" w:eastAsia="en-US" w:bidi="ar-SA"/>
      </w:rPr>
    </w:lvl>
    <w:lvl w:ilvl="8" w:tplc="CB46EECE">
      <w:numFmt w:val="bullet"/>
      <w:lvlText w:val="•"/>
      <w:lvlJc w:val="left"/>
      <w:pPr>
        <w:ind w:left="3972" w:hanging="360"/>
      </w:pPr>
      <w:rPr>
        <w:rFonts w:hint="default"/>
        <w:lang w:val="en-US" w:eastAsia="en-US" w:bidi="ar-SA"/>
      </w:rPr>
    </w:lvl>
  </w:abstractNum>
  <w:abstractNum w:abstractNumId="24" w15:restartNumberingAfterBreak="0">
    <w:nsid w:val="72F911E7"/>
    <w:multiLevelType w:val="hybridMultilevel"/>
    <w:tmpl w:val="E124CCFA"/>
    <w:lvl w:ilvl="0" w:tplc="1FEE2F28">
      <w:numFmt w:val="bullet"/>
      <w:lvlText w:val=""/>
      <w:lvlJc w:val="left"/>
      <w:pPr>
        <w:ind w:left="508" w:hanging="360"/>
      </w:pPr>
      <w:rPr>
        <w:rFonts w:ascii="Symbol" w:eastAsia="Symbol" w:hAnsi="Symbol" w:cs="Symbol" w:hint="default"/>
        <w:b w:val="0"/>
        <w:bCs w:val="0"/>
        <w:i w:val="0"/>
        <w:iCs w:val="0"/>
        <w:spacing w:val="0"/>
        <w:w w:val="100"/>
        <w:sz w:val="22"/>
        <w:szCs w:val="22"/>
        <w:lang w:val="en-US" w:eastAsia="en-US" w:bidi="ar-SA"/>
      </w:rPr>
    </w:lvl>
    <w:lvl w:ilvl="1" w:tplc="8FE84C1E">
      <w:numFmt w:val="bullet"/>
      <w:lvlText w:val="•"/>
      <w:lvlJc w:val="left"/>
      <w:pPr>
        <w:ind w:left="935" w:hanging="360"/>
      </w:pPr>
      <w:rPr>
        <w:rFonts w:hint="default"/>
        <w:lang w:val="en-US" w:eastAsia="en-US" w:bidi="ar-SA"/>
      </w:rPr>
    </w:lvl>
    <w:lvl w:ilvl="2" w:tplc="A17A3598">
      <w:numFmt w:val="bullet"/>
      <w:lvlText w:val="•"/>
      <w:lvlJc w:val="left"/>
      <w:pPr>
        <w:ind w:left="1370" w:hanging="360"/>
      </w:pPr>
      <w:rPr>
        <w:rFonts w:hint="default"/>
        <w:lang w:val="en-US" w:eastAsia="en-US" w:bidi="ar-SA"/>
      </w:rPr>
    </w:lvl>
    <w:lvl w:ilvl="3" w:tplc="575E06F4">
      <w:numFmt w:val="bullet"/>
      <w:lvlText w:val="•"/>
      <w:lvlJc w:val="left"/>
      <w:pPr>
        <w:ind w:left="1805" w:hanging="360"/>
      </w:pPr>
      <w:rPr>
        <w:rFonts w:hint="default"/>
        <w:lang w:val="en-US" w:eastAsia="en-US" w:bidi="ar-SA"/>
      </w:rPr>
    </w:lvl>
    <w:lvl w:ilvl="4" w:tplc="2370D082">
      <w:numFmt w:val="bullet"/>
      <w:lvlText w:val="•"/>
      <w:lvlJc w:val="left"/>
      <w:pPr>
        <w:ind w:left="2240" w:hanging="360"/>
      </w:pPr>
      <w:rPr>
        <w:rFonts w:hint="default"/>
        <w:lang w:val="en-US" w:eastAsia="en-US" w:bidi="ar-SA"/>
      </w:rPr>
    </w:lvl>
    <w:lvl w:ilvl="5" w:tplc="C6A2D15E">
      <w:numFmt w:val="bullet"/>
      <w:lvlText w:val="•"/>
      <w:lvlJc w:val="left"/>
      <w:pPr>
        <w:ind w:left="2675" w:hanging="360"/>
      </w:pPr>
      <w:rPr>
        <w:rFonts w:hint="default"/>
        <w:lang w:val="en-US" w:eastAsia="en-US" w:bidi="ar-SA"/>
      </w:rPr>
    </w:lvl>
    <w:lvl w:ilvl="6" w:tplc="A4B6831E">
      <w:numFmt w:val="bullet"/>
      <w:lvlText w:val="•"/>
      <w:lvlJc w:val="left"/>
      <w:pPr>
        <w:ind w:left="3110" w:hanging="360"/>
      </w:pPr>
      <w:rPr>
        <w:rFonts w:hint="default"/>
        <w:lang w:val="en-US" w:eastAsia="en-US" w:bidi="ar-SA"/>
      </w:rPr>
    </w:lvl>
    <w:lvl w:ilvl="7" w:tplc="BC324D0A">
      <w:numFmt w:val="bullet"/>
      <w:lvlText w:val="•"/>
      <w:lvlJc w:val="left"/>
      <w:pPr>
        <w:ind w:left="3545" w:hanging="360"/>
      </w:pPr>
      <w:rPr>
        <w:rFonts w:hint="default"/>
        <w:lang w:val="en-US" w:eastAsia="en-US" w:bidi="ar-SA"/>
      </w:rPr>
    </w:lvl>
    <w:lvl w:ilvl="8" w:tplc="046E35B8">
      <w:numFmt w:val="bullet"/>
      <w:lvlText w:val="•"/>
      <w:lvlJc w:val="left"/>
      <w:pPr>
        <w:ind w:left="3980" w:hanging="360"/>
      </w:pPr>
      <w:rPr>
        <w:rFonts w:hint="default"/>
        <w:lang w:val="en-US" w:eastAsia="en-US" w:bidi="ar-SA"/>
      </w:rPr>
    </w:lvl>
  </w:abstractNum>
  <w:abstractNum w:abstractNumId="25" w15:restartNumberingAfterBreak="0">
    <w:nsid w:val="73E4371B"/>
    <w:multiLevelType w:val="hybridMultilevel"/>
    <w:tmpl w:val="823A86A8"/>
    <w:lvl w:ilvl="0" w:tplc="42563602">
      <w:numFmt w:val="bullet"/>
      <w:lvlText w:val=""/>
      <w:lvlJc w:val="left"/>
      <w:pPr>
        <w:ind w:left="508" w:hanging="360"/>
      </w:pPr>
      <w:rPr>
        <w:rFonts w:ascii="Symbol" w:eastAsia="Symbol" w:hAnsi="Symbol" w:cs="Symbol" w:hint="default"/>
        <w:b w:val="0"/>
        <w:bCs w:val="0"/>
        <w:i w:val="0"/>
        <w:iCs w:val="0"/>
        <w:spacing w:val="0"/>
        <w:w w:val="100"/>
        <w:sz w:val="22"/>
        <w:szCs w:val="22"/>
        <w:lang w:val="en-US" w:eastAsia="en-US" w:bidi="ar-SA"/>
      </w:rPr>
    </w:lvl>
    <w:lvl w:ilvl="1" w:tplc="352058FA">
      <w:numFmt w:val="bullet"/>
      <w:lvlText w:val="•"/>
      <w:lvlJc w:val="left"/>
      <w:pPr>
        <w:ind w:left="935" w:hanging="360"/>
      </w:pPr>
      <w:rPr>
        <w:rFonts w:hint="default"/>
        <w:lang w:val="en-US" w:eastAsia="en-US" w:bidi="ar-SA"/>
      </w:rPr>
    </w:lvl>
    <w:lvl w:ilvl="2" w:tplc="C97898F6">
      <w:numFmt w:val="bullet"/>
      <w:lvlText w:val="•"/>
      <w:lvlJc w:val="left"/>
      <w:pPr>
        <w:ind w:left="1370" w:hanging="360"/>
      </w:pPr>
      <w:rPr>
        <w:rFonts w:hint="default"/>
        <w:lang w:val="en-US" w:eastAsia="en-US" w:bidi="ar-SA"/>
      </w:rPr>
    </w:lvl>
    <w:lvl w:ilvl="3" w:tplc="BA68CB0E">
      <w:numFmt w:val="bullet"/>
      <w:lvlText w:val="•"/>
      <w:lvlJc w:val="left"/>
      <w:pPr>
        <w:ind w:left="1805" w:hanging="360"/>
      </w:pPr>
      <w:rPr>
        <w:rFonts w:hint="default"/>
        <w:lang w:val="en-US" w:eastAsia="en-US" w:bidi="ar-SA"/>
      </w:rPr>
    </w:lvl>
    <w:lvl w:ilvl="4" w:tplc="5CB4BB2C">
      <w:numFmt w:val="bullet"/>
      <w:lvlText w:val="•"/>
      <w:lvlJc w:val="left"/>
      <w:pPr>
        <w:ind w:left="2240" w:hanging="360"/>
      </w:pPr>
      <w:rPr>
        <w:rFonts w:hint="default"/>
        <w:lang w:val="en-US" w:eastAsia="en-US" w:bidi="ar-SA"/>
      </w:rPr>
    </w:lvl>
    <w:lvl w:ilvl="5" w:tplc="28466E96">
      <w:numFmt w:val="bullet"/>
      <w:lvlText w:val="•"/>
      <w:lvlJc w:val="left"/>
      <w:pPr>
        <w:ind w:left="2675" w:hanging="360"/>
      </w:pPr>
      <w:rPr>
        <w:rFonts w:hint="default"/>
        <w:lang w:val="en-US" w:eastAsia="en-US" w:bidi="ar-SA"/>
      </w:rPr>
    </w:lvl>
    <w:lvl w:ilvl="6" w:tplc="0AFCA354">
      <w:numFmt w:val="bullet"/>
      <w:lvlText w:val="•"/>
      <w:lvlJc w:val="left"/>
      <w:pPr>
        <w:ind w:left="3110" w:hanging="360"/>
      </w:pPr>
      <w:rPr>
        <w:rFonts w:hint="default"/>
        <w:lang w:val="en-US" w:eastAsia="en-US" w:bidi="ar-SA"/>
      </w:rPr>
    </w:lvl>
    <w:lvl w:ilvl="7" w:tplc="3580DC3E">
      <w:numFmt w:val="bullet"/>
      <w:lvlText w:val="•"/>
      <w:lvlJc w:val="left"/>
      <w:pPr>
        <w:ind w:left="3545" w:hanging="360"/>
      </w:pPr>
      <w:rPr>
        <w:rFonts w:hint="default"/>
        <w:lang w:val="en-US" w:eastAsia="en-US" w:bidi="ar-SA"/>
      </w:rPr>
    </w:lvl>
    <w:lvl w:ilvl="8" w:tplc="B1F0CC2A">
      <w:numFmt w:val="bullet"/>
      <w:lvlText w:val="•"/>
      <w:lvlJc w:val="left"/>
      <w:pPr>
        <w:ind w:left="3980" w:hanging="360"/>
      </w:pPr>
      <w:rPr>
        <w:rFonts w:hint="default"/>
        <w:lang w:val="en-US" w:eastAsia="en-US" w:bidi="ar-SA"/>
      </w:rPr>
    </w:lvl>
  </w:abstractNum>
  <w:abstractNum w:abstractNumId="26" w15:restartNumberingAfterBreak="0">
    <w:nsid w:val="74AA5DC1"/>
    <w:multiLevelType w:val="hybridMultilevel"/>
    <w:tmpl w:val="07E2E7B6"/>
    <w:lvl w:ilvl="0" w:tplc="AD528E76">
      <w:numFmt w:val="bullet"/>
      <w:lvlText w:val=""/>
      <w:lvlJc w:val="left"/>
      <w:pPr>
        <w:ind w:left="508" w:hanging="269"/>
      </w:pPr>
      <w:rPr>
        <w:rFonts w:ascii="Symbol" w:eastAsia="Symbol" w:hAnsi="Symbol" w:cs="Symbol" w:hint="default"/>
        <w:b w:val="0"/>
        <w:bCs w:val="0"/>
        <w:i w:val="0"/>
        <w:iCs w:val="0"/>
        <w:spacing w:val="0"/>
        <w:w w:val="100"/>
        <w:sz w:val="22"/>
        <w:szCs w:val="22"/>
        <w:lang w:val="en-US" w:eastAsia="en-US" w:bidi="ar-SA"/>
      </w:rPr>
    </w:lvl>
    <w:lvl w:ilvl="1" w:tplc="B87E55D2">
      <w:numFmt w:val="bullet"/>
      <w:lvlText w:val="•"/>
      <w:lvlJc w:val="left"/>
      <w:pPr>
        <w:ind w:left="692" w:hanging="269"/>
      </w:pPr>
      <w:rPr>
        <w:rFonts w:hint="default"/>
        <w:lang w:val="en-US" w:eastAsia="en-US" w:bidi="ar-SA"/>
      </w:rPr>
    </w:lvl>
    <w:lvl w:ilvl="2" w:tplc="DAAC9A7A">
      <w:numFmt w:val="bullet"/>
      <w:lvlText w:val="•"/>
      <w:lvlJc w:val="left"/>
      <w:pPr>
        <w:ind w:left="884" w:hanging="269"/>
      </w:pPr>
      <w:rPr>
        <w:rFonts w:hint="default"/>
        <w:lang w:val="en-US" w:eastAsia="en-US" w:bidi="ar-SA"/>
      </w:rPr>
    </w:lvl>
    <w:lvl w:ilvl="3" w:tplc="C65428BA">
      <w:numFmt w:val="bullet"/>
      <w:lvlText w:val="•"/>
      <w:lvlJc w:val="left"/>
      <w:pPr>
        <w:ind w:left="1076" w:hanging="269"/>
      </w:pPr>
      <w:rPr>
        <w:rFonts w:hint="default"/>
        <w:lang w:val="en-US" w:eastAsia="en-US" w:bidi="ar-SA"/>
      </w:rPr>
    </w:lvl>
    <w:lvl w:ilvl="4" w:tplc="B7DCE04E">
      <w:numFmt w:val="bullet"/>
      <w:lvlText w:val="•"/>
      <w:lvlJc w:val="left"/>
      <w:pPr>
        <w:ind w:left="1268" w:hanging="269"/>
      </w:pPr>
      <w:rPr>
        <w:rFonts w:hint="default"/>
        <w:lang w:val="en-US" w:eastAsia="en-US" w:bidi="ar-SA"/>
      </w:rPr>
    </w:lvl>
    <w:lvl w:ilvl="5" w:tplc="D30CF0F2">
      <w:numFmt w:val="bullet"/>
      <w:lvlText w:val="•"/>
      <w:lvlJc w:val="left"/>
      <w:pPr>
        <w:ind w:left="1460" w:hanging="269"/>
      </w:pPr>
      <w:rPr>
        <w:rFonts w:hint="default"/>
        <w:lang w:val="en-US" w:eastAsia="en-US" w:bidi="ar-SA"/>
      </w:rPr>
    </w:lvl>
    <w:lvl w:ilvl="6" w:tplc="0D1429FE">
      <w:numFmt w:val="bullet"/>
      <w:lvlText w:val="•"/>
      <w:lvlJc w:val="left"/>
      <w:pPr>
        <w:ind w:left="1652" w:hanging="269"/>
      </w:pPr>
      <w:rPr>
        <w:rFonts w:hint="default"/>
        <w:lang w:val="en-US" w:eastAsia="en-US" w:bidi="ar-SA"/>
      </w:rPr>
    </w:lvl>
    <w:lvl w:ilvl="7" w:tplc="53B835AE">
      <w:numFmt w:val="bullet"/>
      <w:lvlText w:val="•"/>
      <w:lvlJc w:val="left"/>
      <w:pPr>
        <w:ind w:left="1844" w:hanging="269"/>
      </w:pPr>
      <w:rPr>
        <w:rFonts w:hint="default"/>
        <w:lang w:val="en-US" w:eastAsia="en-US" w:bidi="ar-SA"/>
      </w:rPr>
    </w:lvl>
    <w:lvl w:ilvl="8" w:tplc="BA969294">
      <w:numFmt w:val="bullet"/>
      <w:lvlText w:val="•"/>
      <w:lvlJc w:val="left"/>
      <w:pPr>
        <w:ind w:left="2036" w:hanging="269"/>
      </w:pPr>
      <w:rPr>
        <w:rFonts w:hint="default"/>
        <w:lang w:val="en-US" w:eastAsia="en-US" w:bidi="ar-SA"/>
      </w:rPr>
    </w:lvl>
  </w:abstractNum>
  <w:abstractNum w:abstractNumId="27" w15:restartNumberingAfterBreak="0">
    <w:nsid w:val="751579C3"/>
    <w:multiLevelType w:val="hybridMultilevel"/>
    <w:tmpl w:val="1CFAFEB0"/>
    <w:lvl w:ilvl="0" w:tplc="5ED6A43E">
      <w:numFmt w:val="bullet"/>
      <w:lvlText w:val=""/>
      <w:lvlJc w:val="left"/>
      <w:pPr>
        <w:ind w:left="453" w:hanging="269"/>
      </w:pPr>
      <w:rPr>
        <w:rFonts w:ascii="Symbol" w:eastAsia="Symbol" w:hAnsi="Symbol" w:cs="Symbol" w:hint="default"/>
        <w:b w:val="0"/>
        <w:bCs w:val="0"/>
        <w:i w:val="0"/>
        <w:iCs w:val="0"/>
        <w:spacing w:val="0"/>
        <w:w w:val="100"/>
        <w:sz w:val="22"/>
        <w:szCs w:val="22"/>
        <w:lang w:val="en-US" w:eastAsia="en-US" w:bidi="ar-SA"/>
      </w:rPr>
    </w:lvl>
    <w:lvl w:ilvl="1" w:tplc="59C099EA">
      <w:numFmt w:val="bullet"/>
      <w:lvlText w:val="•"/>
      <w:lvlJc w:val="left"/>
      <w:pPr>
        <w:ind w:left="656" w:hanging="269"/>
      </w:pPr>
      <w:rPr>
        <w:rFonts w:hint="default"/>
        <w:lang w:val="en-US" w:eastAsia="en-US" w:bidi="ar-SA"/>
      </w:rPr>
    </w:lvl>
    <w:lvl w:ilvl="2" w:tplc="27E04AB8">
      <w:numFmt w:val="bullet"/>
      <w:lvlText w:val="•"/>
      <w:lvlJc w:val="left"/>
      <w:pPr>
        <w:ind w:left="852" w:hanging="269"/>
      </w:pPr>
      <w:rPr>
        <w:rFonts w:hint="default"/>
        <w:lang w:val="en-US" w:eastAsia="en-US" w:bidi="ar-SA"/>
      </w:rPr>
    </w:lvl>
    <w:lvl w:ilvl="3" w:tplc="C1F8EE8E">
      <w:numFmt w:val="bullet"/>
      <w:lvlText w:val="•"/>
      <w:lvlJc w:val="left"/>
      <w:pPr>
        <w:ind w:left="1048" w:hanging="269"/>
      </w:pPr>
      <w:rPr>
        <w:rFonts w:hint="default"/>
        <w:lang w:val="en-US" w:eastAsia="en-US" w:bidi="ar-SA"/>
      </w:rPr>
    </w:lvl>
    <w:lvl w:ilvl="4" w:tplc="7488F6C2">
      <w:numFmt w:val="bullet"/>
      <w:lvlText w:val="•"/>
      <w:lvlJc w:val="left"/>
      <w:pPr>
        <w:ind w:left="1244" w:hanging="269"/>
      </w:pPr>
      <w:rPr>
        <w:rFonts w:hint="default"/>
        <w:lang w:val="en-US" w:eastAsia="en-US" w:bidi="ar-SA"/>
      </w:rPr>
    </w:lvl>
    <w:lvl w:ilvl="5" w:tplc="F65E39AA">
      <w:numFmt w:val="bullet"/>
      <w:lvlText w:val="•"/>
      <w:lvlJc w:val="left"/>
      <w:pPr>
        <w:ind w:left="1440" w:hanging="269"/>
      </w:pPr>
      <w:rPr>
        <w:rFonts w:hint="default"/>
        <w:lang w:val="en-US" w:eastAsia="en-US" w:bidi="ar-SA"/>
      </w:rPr>
    </w:lvl>
    <w:lvl w:ilvl="6" w:tplc="853CE7C2">
      <w:numFmt w:val="bullet"/>
      <w:lvlText w:val="•"/>
      <w:lvlJc w:val="left"/>
      <w:pPr>
        <w:ind w:left="1636" w:hanging="269"/>
      </w:pPr>
      <w:rPr>
        <w:rFonts w:hint="default"/>
        <w:lang w:val="en-US" w:eastAsia="en-US" w:bidi="ar-SA"/>
      </w:rPr>
    </w:lvl>
    <w:lvl w:ilvl="7" w:tplc="C298D932">
      <w:numFmt w:val="bullet"/>
      <w:lvlText w:val="•"/>
      <w:lvlJc w:val="left"/>
      <w:pPr>
        <w:ind w:left="1832" w:hanging="269"/>
      </w:pPr>
      <w:rPr>
        <w:rFonts w:hint="default"/>
        <w:lang w:val="en-US" w:eastAsia="en-US" w:bidi="ar-SA"/>
      </w:rPr>
    </w:lvl>
    <w:lvl w:ilvl="8" w:tplc="DCF682B4">
      <w:numFmt w:val="bullet"/>
      <w:lvlText w:val="•"/>
      <w:lvlJc w:val="left"/>
      <w:pPr>
        <w:ind w:left="2028" w:hanging="269"/>
      </w:pPr>
      <w:rPr>
        <w:rFonts w:hint="default"/>
        <w:lang w:val="en-US" w:eastAsia="en-US" w:bidi="ar-SA"/>
      </w:rPr>
    </w:lvl>
  </w:abstractNum>
  <w:num w:numId="1" w16cid:durableId="188959527">
    <w:abstractNumId w:val="15"/>
  </w:num>
  <w:num w:numId="2" w16cid:durableId="36316130">
    <w:abstractNumId w:val="26"/>
  </w:num>
  <w:num w:numId="3" w16cid:durableId="1553351242">
    <w:abstractNumId w:val="22"/>
  </w:num>
  <w:num w:numId="4" w16cid:durableId="1421563648">
    <w:abstractNumId w:val="2"/>
  </w:num>
  <w:num w:numId="5" w16cid:durableId="1072241649">
    <w:abstractNumId w:val="14"/>
  </w:num>
  <w:num w:numId="6" w16cid:durableId="292836007">
    <w:abstractNumId w:val="3"/>
  </w:num>
  <w:num w:numId="7" w16cid:durableId="964584276">
    <w:abstractNumId w:val="21"/>
  </w:num>
  <w:num w:numId="8" w16cid:durableId="70588206">
    <w:abstractNumId w:val="8"/>
  </w:num>
  <w:num w:numId="9" w16cid:durableId="41683643">
    <w:abstractNumId w:val="25"/>
  </w:num>
  <w:num w:numId="10" w16cid:durableId="1492790289">
    <w:abstractNumId w:val="5"/>
  </w:num>
  <w:num w:numId="11" w16cid:durableId="666831452">
    <w:abstractNumId w:val="1"/>
  </w:num>
  <w:num w:numId="12" w16cid:durableId="1180970978">
    <w:abstractNumId w:val="16"/>
  </w:num>
  <w:num w:numId="13" w16cid:durableId="658315042">
    <w:abstractNumId w:val="4"/>
  </w:num>
  <w:num w:numId="14" w16cid:durableId="550044816">
    <w:abstractNumId w:val="0"/>
  </w:num>
  <w:num w:numId="15" w16cid:durableId="1567690163">
    <w:abstractNumId w:val="11"/>
  </w:num>
  <w:num w:numId="16" w16cid:durableId="1735393991">
    <w:abstractNumId w:val="24"/>
  </w:num>
  <w:num w:numId="17" w16cid:durableId="112601770">
    <w:abstractNumId w:val="7"/>
  </w:num>
  <w:num w:numId="18" w16cid:durableId="279608916">
    <w:abstractNumId w:val="17"/>
  </w:num>
  <w:num w:numId="19" w16cid:durableId="186843761">
    <w:abstractNumId w:val="18"/>
  </w:num>
  <w:num w:numId="20" w16cid:durableId="1210798760">
    <w:abstractNumId w:val="23"/>
  </w:num>
  <w:num w:numId="21" w16cid:durableId="1198467211">
    <w:abstractNumId w:val="20"/>
  </w:num>
  <w:num w:numId="22" w16cid:durableId="228922504">
    <w:abstractNumId w:val="6"/>
  </w:num>
  <w:num w:numId="23" w16cid:durableId="1715226748">
    <w:abstractNumId w:val="12"/>
  </w:num>
  <w:num w:numId="24" w16cid:durableId="1175221695">
    <w:abstractNumId w:val="19"/>
  </w:num>
  <w:num w:numId="25" w16cid:durableId="773940658">
    <w:abstractNumId w:val="13"/>
  </w:num>
  <w:num w:numId="26" w16cid:durableId="1287198222">
    <w:abstractNumId w:val="27"/>
  </w:num>
  <w:num w:numId="27" w16cid:durableId="1933705869">
    <w:abstractNumId w:val="9"/>
  </w:num>
  <w:num w:numId="28" w16cid:durableId="432700993">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nkhjin Nergui">
    <w15:presenceInfo w15:providerId="AD" w15:userId="S::enkhjin.n@mub-ahurp.mn::5f4814ad-b8da-41df-afbe-b6a2b938a6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8F0"/>
    <w:rsid w:val="00083CAE"/>
    <w:rsid w:val="000D6954"/>
    <w:rsid w:val="00132ECF"/>
    <w:rsid w:val="001D3ACB"/>
    <w:rsid w:val="00380AAA"/>
    <w:rsid w:val="00A3649C"/>
    <w:rsid w:val="00A978DA"/>
    <w:rsid w:val="00C508F0"/>
    <w:rsid w:val="00D93232"/>
    <w:rsid w:val="00E54E18"/>
    <w:rsid w:val="00E94FBA"/>
    <w:rsid w:val="00EB4DFF"/>
    <w:rsid w:val="00F74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2EE000"/>
  <w15:docId w15:val="{A96BBEC7-9DE8-4B91-876F-FF6D4EA12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0"/>
    <w:qFormat/>
    <w:pPr>
      <w:ind w:left="113" w:right="1506"/>
    </w:pPr>
    <w:rPr>
      <w:rFonts w:ascii="Caladea" w:eastAsia="Caladea" w:hAnsi="Caladea" w:cs="Caladea"/>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Revision">
    <w:name w:val="Revision"/>
    <w:hidden/>
    <w:uiPriority w:val="99"/>
    <w:semiHidden/>
    <w:rsid w:val="00380AAA"/>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083CAE"/>
    <w:rPr>
      <w:sz w:val="16"/>
      <w:szCs w:val="16"/>
    </w:rPr>
  </w:style>
  <w:style w:type="paragraph" w:styleId="CommentText">
    <w:name w:val="annotation text"/>
    <w:basedOn w:val="Normal"/>
    <w:link w:val="CommentTextChar"/>
    <w:uiPriority w:val="99"/>
    <w:unhideWhenUsed/>
    <w:rsid w:val="00083CAE"/>
    <w:rPr>
      <w:sz w:val="20"/>
      <w:szCs w:val="20"/>
    </w:rPr>
  </w:style>
  <w:style w:type="character" w:customStyle="1" w:styleId="CommentTextChar">
    <w:name w:val="Comment Text Char"/>
    <w:basedOn w:val="DefaultParagraphFont"/>
    <w:link w:val="CommentText"/>
    <w:uiPriority w:val="99"/>
    <w:rsid w:val="00083CA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83CAE"/>
    <w:rPr>
      <w:b/>
      <w:bCs/>
    </w:rPr>
  </w:style>
  <w:style w:type="character" w:customStyle="1" w:styleId="CommentSubjectChar">
    <w:name w:val="Comment Subject Char"/>
    <w:basedOn w:val="CommentTextChar"/>
    <w:link w:val="CommentSubject"/>
    <w:uiPriority w:val="99"/>
    <w:semiHidden/>
    <w:rsid w:val="00083CAE"/>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jpeg"/><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3619DCAD3F7F43A1027DB5855E390F" ma:contentTypeVersion="23" ma:contentTypeDescription="Create a new document." ma:contentTypeScope="" ma:versionID="179ab2a9e7c4af6550c8f569af3f6215">
  <xsd:schema xmlns:xsd="http://www.w3.org/2001/XMLSchema" xmlns:xs="http://www.w3.org/2001/XMLSchema" xmlns:p="http://schemas.microsoft.com/office/2006/metadata/properties" xmlns:ns2="824b34bd-1cca-4e4f-95bb-83065b728cb3" xmlns:ns3="cf2df66c-76ed-4d08-ace1-ca6b2a03a895" xmlns:ns4="50c9b839-8b53-4ddb-9b24-b96221f2bda6" xmlns:ns5="49dbd42b-4e70-49db-9652-074cdc37e754" targetNamespace="http://schemas.microsoft.com/office/2006/metadata/properties" ma:root="true" ma:fieldsID="57cb0ca5056021c54e58e1088ba2f0fc" ns2:_="" ns3:_="" ns4:_="" ns5:_="">
    <xsd:import namespace="824b34bd-1cca-4e4f-95bb-83065b728cb3"/>
    <xsd:import namespace="cf2df66c-76ed-4d08-ace1-ca6b2a03a895"/>
    <xsd:import namespace="50c9b839-8b53-4ddb-9b24-b96221f2bda6"/>
    <xsd:import namespace="49dbd42b-4e70-49db-9652-074cdc37e754"/>
    <xsd:element name="properties">
      <xsd:complexType>
        <xsd:sequence>
          <xsd:element name="documentManagement">
            <xsd:complexType>
              <xsd:all>
                <xsd:element ref="ns2:Entity" minOccurs="0"/>
                <xsd:element ref="ns2:Country" minOccurs="0"/>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Secto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5:SWCPowerTaggingTag12345"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4b34bd-1cca-4e4f-95bb-83065b728cb3" elementFormDefault="qualified">
    <xsd:import namespace="http://schemas.microsoft.com/office/2006/documentManagement/types"/>
    <xsd:import namespace="http://schemas.microsoft.com/office/infopath/2007/PartnerControls"/>
    <xsd:element name="Entity" ma:index="2" nillable="true" ma:displayName="Entity" ma:internalName="Entity">
      <xsd:simpleType>
        <xsd:restriction base="dms:Text">
          <xsd:maxLength value="255"/>
        </xsd:restriction>
      </xsd:simpleType>
    </xsd:element>
    <xsd:element name="Country" ma:index="3" nillable="true" ma:displayName="Country" ma:internalName="Country">
      <xsd:simpleType>
        <xsd:restriction base="dms:Note">
          <xsd:maxLength value="255"/>
        </xsd:restriction>
      </xsd:simpleType>
    </xsd:element>
    <xsd:element name="MediaServiceMetadata" ma:index="6" nillable="true" ma:displayName="MediaServiceMetadata" ma:description="" ma:hidden="true" ma:internalName="MediaServiceMetadata" ma:readOnly="true">
      <xsd:simpleType>
        <xsd:restriction base="dms:Note"/>
      </xsd:simpleType>
    </xsd:element>
    <xsd:element name="MediaServiceFastMetadata" ma:index="7"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Sector" ma:index="16" nillable="true" ma:displayName="Sector" ma:format="Dropdown" ma:internalName="Sector">
      <xsd:simpleType>
        <xsd:union memberTypes="dms:Text">
          <xsd:simpleType>
            <xsd:restriction base="dms:Choice">
              <xsd:enumeration value="Public"/>
              <xsd:enumeration value="Private"/>
              <xsd:enumeration value="PPP"/>
            </xsd:restriction>
          </xsd:simpleType>
        </xsd:un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a5397d5-9543-4dbc-8fcb-23c3638b1d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2df66c-76ed-4d08-ace1-ca6b2a03a89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b839-8b53-4ddb-9b24-b96221f2bda6"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4a918b62-f719-4090-b2a8-8219ec517120}" ma:internalName="TaxCatchAll" ma:showField="CatchAllData" ma:web="cf2df66c-76ed-4d08-ace1-ca6b2a03a89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9dbd42b-4e70-49db-9652-074cdc37e754" elementFormDefault="qualified">
    <xsd:import namespace="http://schemas.microsoft.com/office/2006/documentManagement/types"/>
    <xsd:import namespace="http://schemas.microsoft.com/office/infopath/2007/PartnerControls"/>
    <xsd:element name="SWCPowerTaggingTag12345" ma:index="27" nillable="true" ma:displayName="PPTags" ma:internalName="SWCPowerTaggingTag">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WCPowerTaggingTag12345 xmlns="49dbd42b-4e70-49db-9652-074cdc37e754">{
  "Extraction": 0,
  "Tags": [
    {
      "ConceptSchemes": [
        {
          "Uri": "http://vocabulary.gcfund.org/GCFTaxonomyPortfolioanalysis/1197",
          "Label": "Recipients of GCF support"
        }
      ],
      "BroaderConcepts": [
        {
          "Uri": "http://vocabulary.gcfund.org/GCFTaxonomyPortfolioanalysis/1202",
          "Label": "-"
        }
      ],
      "Url": "http://vocabulary.gcfund.org/GCFTaxonomyPortfolioanalysis/1233",
      "Label": "Households",
      "Score": 100.0,
      "ManuallyAdded": false
    }
  ],
  "UnwantedTags": [
    "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",
    "eyJDb25jZXB0U2NoZW1lcyI6W3siVXJpIjoiaHR0cDovL3ZvY2FidWxhcnkuZ2NmdW5kLm9yZy9HQ0ZUYXhvbm9teVBvcnRmb2xpb2FuYWx5c2lzLzAiLCJMYWJlbCI6IkFkYXB0YXRpb24gdGVjaG5vbG9naWVzIn1dLCJCcm9hZGVyQ29uY2VwdHMiOlt7IlVyaSI6Imh0dHA6Ly92b2NhYnVsYXJ5LmdjZnVuZC5vcmcvR0NGVGF4b25vbXlQb3J0Zm9saW9hbmFseXNpcy8yNSIsIkxhYmVsIjoiLSJ9XSwiVXJsIjoiaHR0cDovL3ZvY2FidWxhcnkuZ2NmdW5kLm9yZy9HQ0ZUYXhvbm9teVBvcnRmb2xpb2FuYWx5c2lzLzI2IiwiTGFiZWwiOiJNb25pdG9yaW5nIHN5c3RlbXMiLCJTY29yZSI6NC4wLCJNYW51YWxseUFkZGVkIjpmYWxzZX0="
  ]
}</SWCPowerTaggingTag12345>
    <Entity xmlns="824b34bd-1cca-4e4f-95bb-83065b728cb3" xsi:nil="true"/>
    <Country xmlns="824b34bd-1cca-4e4f-95bb-83065b728cb3" xsi:nil="true"/>
    <TaxCatchAll xmlns="50c9b839-8b53-4ddb-9b24-b96221f2bda6" xsi:nil="true"/>
    <Sector xmlns="824b34bd-1cca-4e4f-95bb-83065b728cb3" xsi:nil="true"/>
    <lcf76f155ced4ddcb4097134ff3c332f xmlns="824b34bd-1cca-4e4f-95bb-83065b728cb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BDFD56-8881-47FE-A838-3D61B036FF9D}"/>
</file>

<file path=customXml/itemProps2.xml><?xml version="1.0" encoding="utf-8"?>
<ds:datastoreItem xmlns:ds="http://schemas.openxmlformats.org/officeDocument/2006/customXml" ds:itemID="{B66215F2-1D6F-40C3-AB92-7FB49DDBC5CF}"/>
</file>

<file path=customXml/itemProps3.xml><?xml version="1.0" encoding="utf-8"?>
<ds:datastoreItem xmlns:ds="http://schemas.openxmlformats.org/officeDocument/2006/customXml" ds:itemID="{BED0C641-12A0-4885-9587-C0238498F9E8}"/>
</file>

<file path=docProps/app.xml><?xml version="1.0" encoding="utf-8"?>
<Properties xmlns="http://schemas.openxmlformats.org/officeDocument/2006/extended-properties" xmlns:vt="http://schemas.openxmlformats.org/officeDocument/2006/docPropsVTypes">
  <Template>Normal.dotm</Template>
  <TotalTime>0</TotalTime>
  <Pages>5</Pages>
  <Words>954</Words>
  <Characters>5440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Sunny Kim</dc:creator>
  <cp:keywords/>
  <dc:description/>
  <cp:lastModifiedBy>Enkhjin Nergui</cp:lastModifiedBy>
  <cp:revision>2</cp:revision>
  <dcterms:created xsi:type="dcterms:W3CDTF">2024-06-19T06:31:00Z</dcterms:created>
  <dcterms:modified xsi:type="dcterms:W3CDTF">2024-06-19T06:31:00Z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2018-05-01T00:00:00Z</vt:filetime>
  </property>
  <property fmtid="{D5CDD505-2E9C-101B-9397-08002B2CF9AE}" pid="3" name="Creator">
    <vt:lpwstr>Adobe Acrobat Pro DC 18.9.20050</vt:lpwstr>
  </property>
  <property fmtid="{D5CDD505-2E9C-101B-9397-08002B2CF9AE}" pid="4" name="LastSaved">
    <vt:filetime>2024-06-19T00:00:00Z</vt:filetime>
  </property>
  <property fmtid="{D5CDD505-2E9C-101B-9397-08002B2CF9AE}" pid="5" name="Producer">
    <vt:lpwstr>3-Heights(TM) PDF Security Shell 4.8.25.2 (http://www.pdf-tools.com)</vt:lpwstr>
  </property>
  <property fmtid="{D5CDD505-2E9C-101B-9397-08002B2CF9AE}" pid="6" name="ContentTypeId">
    <vt:lpwstr>0x0101003E3619DCAD3F7F43A1027DB5855E390F</vt:lpwstr>
  </property>
  <property fmtid="{D5CDD505-2E9C-101B-9397-08002B2CF9AE}" pid="7" name="MediaServiceImageTags">
    <vt:lpwstr/>
  </property>
</Properties>
</file>